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7012" w14:textId="75FF26B4" w:rsidR="001D7FE8" w:rsidRDefault="001D7FE8" w:rsidP="001C3F4E">
      <w:pPr>
        <w:spacing w:before="120" w:after="0" w:line="240" w:lineRule="auto"/>
        <w:jc w:val="center"/>
        <w:rPr>
          <w:b/>
          <w:szCs w:val="22"/>
          <w:lang w:val="es-ES"/>
        </w:rPr>
      </w:pPr>
      <w:r w:rsidRPr="004C686C">
        <w:rPr>
          <w:b/>
          <w:szCs w:val="22"/>
          <w:lang w:val="es-ES"/>
        </w:rPr>
        <w:t>P.O. 3.8</w:t>
      </w:r>
      <w:r w:rsidR="001968C1">
        <w:rPr>
          <w:b/>
          <w:szCs w:val="22"/>
          <w:lang w:val="es-ES"/>
        </w:rPr>
        <w:t>.</w:t>
      </w:r>
      <w:r w:rsidRPr="004C686C">
        <w:rPr>
          <w:b/>
          <w:szCs w:val="22"/>
          <w:lang w:val="es-ES"/>
        </w:rPr>
        <w:t xml:space="preserve"> </w:t>
      </w:r>
      <w:r w:rsidR="00314EFE" w:rsidRPr="004C686C">
        <w:rPr>
          <w:b/>
          <w:szCs w:val="22"/>
          <w:lang w:val="es-ES"/>
        </w:rPr>
        <w:t>P</w:t>
      </w:r>
      <w:r w:rsidR="00832E2C" w:rsidRPr="004C686C">
        <w:rPr>
          <w:b/>
          <w:szCs w:val="22"/>
          <w:lang w:val="es-ES"/>
        </w:rPr>
        <w:t>ruebas para la participación de las instalaciones en los procesos</w:t>
      </w:r>
      <w:r w:rsidR="00BF049C">
        <w:rPr>
          <w:b/>
          <w:szCs w:val="22"/>
          <w:lang w:val="es-ES"/>
        </w:rPr>
        <w:t xml:space="preserve"> y servicios</w:t>
      </w:r>
      <w:r w:rsidR="005F3241">
        <w:rPr>
          <w:b/>
          <w:szCs w:val="22"/>
          <w:lang w:val="es-ES"/>
        </w:rPr>
        <w:t xml:space="preserve"> gestionados por el Operador del S</w:t>
      </w:r>
      <w:r w:rsidR="00832E2C" w:rsidRPr="004C686C">
        <w:rPr>
          <w:b/>
          <w:szCs w:val="22"/>
          <w:lang w:val="es-ES"/>
        </w:rPr>
        <w:t>istema</w:t>
      </w:r>
    </w:p>
    <w:p w14:paraId="25CF0828" w14:textId="77777777" w:rsidR="001C3F4E" w:rsidRPr="004C686C" w:rsidRDefault="001C3F4E" w:rsidP="001C3F4E">
      <w:pPr>
        <w:spacing w:before="120" w:after="0" w:line="240" w:lineRule="auto"/>
        <w:jc w:val="center"/>
        <w:rPr>
          <w:b/>
          <w:szCs w:val="22"/>
          <w:lang w:val="es-ES"/>
        </w:rPr>
      </w:pPr>
    </w:p>
    <w:p w14:paraId="72BACA7D" w14:textId="77777777" w:rsidR="00DC607B" w:rsidRPr="004C686C" w:rsidRDefault="00DC607B" w:rsidP="009911F9">
      <w:pPr>
        <w:pStyle w:val="Ttulo1"/>
      </w:pPr>
      <w:r w:rsidRPr="009911F9">
        <w:t>Objeto</w:t>
      </w:r>
      <w:r>
        <w:t>.</w:t>
      </w:r>
    </w:p>
    <w:p w14:paraId="315E64F9" w14:textId="2C6C9652" w:rsidR="001F76F6" w:rsidRDefault="00DC607B" w:rsidP="0030287D">
      <w:pPr>
        <w:spacing w:before="120" w:after="0" w:line="240" w:lineRule="auto"/>
      </w:pPr>
      <w:r w:rsidRPr="004C686C">
        <w:t>El objeto de este procedimiento</w:t>
      </w:r>
      <w:r w:rsidR="00D4579B">
        <w:t xml:space="preserve"> de operación</w:t>
      </w:r>
      <w:r w:rsidRPr="004C686C">
        <w:t xml:space="preserve"> es establecer </w:t>
      </w:r>
      <w:r w:rsidR="009E043F">
        <w:t xml:space="preserve">las pruebas para la participación de </w:t>
      </w:r>
      <w:r w:rsidRPr="004C686C">
        <w:t xml:space="preserve">las instalaciones de </w:t>
      </w:r>
      <w:r w:rsidR="00BC3D7F">
        <w:t xml:space="preserve">producción e instalaciones de </w:t>
      </w:r>
      <w:r w:rsidRPr="004C686C">
        <w:t>generación</w:t>
      </w:r>
      <w:r w:rsidR="00BC3D7F">
        <w:t xml:space="preserve"> asociadas a autoconsumo</w:t>
      </w:r>
      <w:r w:rsidRPr="004C686C">
        <w:t>,</w:t>
      </w:r>
      <w:r w:rsidR="00BC3D7F">
        <w:t xml:space="preserve"> instalaciones de</w:t>
      </w:r>
      <w:r w:rsidRPr="004C686C">
        <w:t xml:space="preserve"> demanda</w:t>
      </w:r>
      <w:del w:id="0" w:author="Red Eléctrica" w:date="2022-10-25T16:54:00Z">
        <w:r w:rsidRPr="004C686C">
          <w:delText xml:space="preserve"> </w:delText>
        </w:r>
        <w:r w:rsidR="00BC3D7F">
          <w:delText>e</w:delText>
        </w:r>
      </w:del>
      <w:ins w:id="1" w:author="Red Eléctrica" w:date="2022-10-25T16:54:00Z">
        <w:r w:rsidR="00B41C7D">
          <w:t>,</w:t>
        </w:r>
      </w:ins>
      <w:r w:rsidR="00BC3D7F">
        <w:t xml:space="preserve"> instalaciones de </w:t>
      </w:r>
      <w:r w:rsidRPr="004C686C">
        <w:t>almacenamiento de energía eléctrica</w:t>
      </w:r>
      <w:ins w:id="2" w:author="Red Eléctrica" w:date="2022-10-25T16:54:00Z">
        <w:r w:rsidRPr="004C686C">
          <w:t xml:space="preserve"> </w:t>
        </w:r>
        <w:r w:rsidR="00B41C7D">
          <w:t xml:space="preserve">e </w:t>
        </w:r>
        <w:r w:rsidR="005F32E9">
          <w:t>hibridaciones</w:t>
        </w:r>
        <w:r w:rsidR="00B41C7D">
          <w:t xml:space="preserve"> </w:t>
        </w:r>
        <w:r w:rsidR="00DB7F53">
          <w:t>de instalaciones</w:t>
        </w:r>
      </w:ins>
      <w:r w:rsidR="00DB7F53">
        <w:t xml:space="preserve"> </w:t>
      </w:r>
      <w:r w:rsidR="00D01304">
        <w:t xml:space="preserve">conectadas al sistema eléctrico peninsular español </w:t>
      </w:r>
      <w:r w:rsidRPr="004C686C">
        <w:t xml:space="preserve">en los procesos </w:t>
      </w:r>
      <w:r w:rsidR="00B41012">
        <w:t xml:space="preserve">y servicios </w:t>
      </w:r>
      <w:r w:rsidRPr="004C686C">
        <w:t>gestionados por el Operador del Sistema (OS)</w:t>
      </w:r>
      <w:r w:rsidR="002615E4">
        <w:t xml:space="preserve">, así </w:t>
      </w:r>
      <w:r w:rsidR="006E0E47">
        <w:t xml:space="preserve">como los criterios de validación de la </w:t>
      </w:r>
      <w:r w:rsidR="00F31573">
        <w:t xml:space="preserve">obligación de </w:t>
      </w:r>
      <w:r w:rsidR="006E0E47">
        <w:t>adscripción a</w:t>
      </w:r>
      <w:r w:rsidR="00F31573">
        <w:t xml:space="preserve"> un</w:t>
      </w:r>
      <w:r w:rsidR="006E0E47">
        <w:t xml:space="preserve"> centro de control de generación y demanda de las instalaciones </w:t>
      </w:r>
      <w:r w:rsidR="00444DC5">
        <w:t xml:space="preserve">a las que </w:t>
      </w:r>
      <w:r w:rsidR="00BF54C2">
        <w:t xml:space="preserve">les </w:t>
      </w:r>
      <w:r w:rsidR="00444DC5">
        <w:t>sea de aplicación el apartado 4 del presente procedimiento</w:t>
      </w:r>
      <w:r w:rsidR="00F31573">
        <w:t>.</w:t>
      </w:r>
      <w:r w:rsidRPr="004C686C">
        <w:t xml:space="preserve"> </w:t>
      </w:r>
    </w:p>
    <w:p w14:paraId="51D81D33" w14:textId="69CA1A9E" w:rsidR="00B41012" w:rsidRDefault="000E7767" w:rsidP="0030287D">
      <w:pPr>
        <w:spacing w:before="120" w:after="0" w:line="240" w:lineRule="auto"/>
      </w:pPr>
      <w:r>
        <w:t>(…)</w:t>
      </w:r>
    </w:p>
    <w:p w14:paraId="130752E4" w14:textId="2E362DFA" w:rsidR="00BD21E5" w:rsidRDefault="00AC0728" w:rsidP="009911F9">
      <w:pPr>
        <w:pStyle w:val="Ttulo1"/>
      </w:pPr>
      <w:r>
        <w:t>Ámbito de aplicación</w:t>
      </w:r>
    </w:p>
    <w:p w14:paraId="6305E887" w14:textId="3E39754B" w:rsidR="00180580" w:rsidRPr="0056514B" w:rsidRDefault="00180580" w:rsidP="0056514B">
      <w:pPr>
        <w:spacing w:before="120" w:after="0" w:line="240" w:lineRule="auto"/>
        <w:jc w:val="left"/>
        <w:textAlignment w:val="baseline"/>
        <w:rPr>
          <w:rFonts w:ascii="Times New Roman" w:eastAsia="Times New Roman" w:hAnsi="Times New Roman" w:cs="Times New Roman"/>
          <w:sz w:val="24"/>
          <w:lang w:val="es-ES" w:eastAsia="es-ES"/>
        </w:rPr>
      </w:pPr>
      <w:r w:rsidRPr="0056514B">
        <w:rPr>
          <w:rFonts w:eastAsia="Times New Roman"/>
          <w:color w:val="000000"/>
          <w:szCs w:val="22"/>
          <w:lang w:val="es-ES" w:eastAsia="es-ES"/>
        </w:rPr>
        <w:t xml:space="preserve">Este procedimiento es de aplicación </w:t>
      </w:r>
      <w:r w:rsidR="00495DED">
        <w:rPr>
          <w:rFonts w:eastAsia="Times New Roman"/>
          <w:color w:val="000000"/>
          <w:szCs w:val="22"/>
          <w:lang w:val="es-ES" w:eastAsia="es-ES"/>
        </w:rPr>
        <w:t>a</w:t>
      </w:r>
      <w:r w:rsidRPr="0056514B">
        <w:rPr>
          <w:rFonts w:eastAsia="Times New Roman"/>
          <w:color w:val="000000"/>
          <w:szCs w:val="22"/>
          <w:lang w:val="es-ES" w:eastAsia="es-ES"/>
        </w:rPr>
        <w:t>:</w:t>
      </w:r>
      <w:r w:rsidRPr="0056514B">
        <w:rPr>
          <w:rFonts w:eastAsia="Times New Roman"/>
          <w:szCs w:val="22"/>
          <w:lang w:val="es-ES" w:eastAsia="es-ES"/>
        </w:rPr>
        <w:t> </w:t>
      </w:r>
    </w:p>
    <w:p w14:paraId="2061777C" w14:textId="77777777" w:rsidR="001E148A" w:rsidRDefault="00495DED" w:rsidP="007159AD">
      <w:pPr>
        <w:pStyle w:val="Prrafodelista"/>
        <w:numPr>
          <w:ilvl w:val="0"/>
          <w:numId w:val="17"/>
        </w:numPr>
        <w:rPr>
          <w:lang w:val="es-ES" w:eastAsia="es-ES"/>
        </w:rPr>
      </w:pPr>
      <w:r w:rsidRPr="001E148A">
        <w:rPr>
          <w:lang w:val="es-ES" w:eastAsia="es-ES"/>
        </w:rPr>
        <w:t>El O</w:t>
      </w:r>
      <w:r w:rsidR="00180580" w:rsidRPr="001E148A">
        <w:rPr>
          <w:lang w:val="es-ES" w:eastAsia="es-ES"/>
        </w:rPr>
        <w:t>perador del Sistema (OS)</w:t>
      </w:r>
    </w:p>
    <w:p w14:paraId="1474CC00" w14:textId="5CCFA513" w:rsidR="00180580" w:rsidRDefault="00495DED" w:rsidP="007159AD">
      <w:pPr>
        <w:pStyle w:val="Prrafodelista"/>
        <w:numPr>
          <w:ilvl w:val="0"/>
          <w:numId w:val="17"/>
        </w:numPr>
        <w:rPr>
          <w:lang w:val="es-ES" w:eastAsia="es-ES"/>
        </w:rPr>
      </w:pPr>
      <w:r w:rsidRPr="001E148A">
        <w:rPr>
          <w:lang w:val="es-ES" w:eastAsia="es-ES"/>
        </w:rPr>
        <w:t>Las i</w:t>
      </w:r>
      <w:r w:rsidR="008E737A" w:rsidRPr="001E148A">
        <w:rPr>
          <w:lang w:val="es-ES" w:eastAsia="es-ES"/>
        </w:rPr>
        <w:t xml:space="preserve">nstalaciones de </w:t>
      </w:r>
      <w:r w:rsidR="00BC3D7F">
        <w:rPr>
          <w:lang w:val="es-ES" w:eastAsia="es-ES"/>
        </w:rPr>
        <w:t xml:space="preserve">producción e instalaciones </w:t>
      </w:r>
      <w:r w:rsidR="008E737A" w:rsidRPr="001E148A">
        <w:rPr>
          <w:lang w:val="es-ES" w:eastAsia="es-ES"/>
        </w:rPr>
        <w:t>generación</w:t>
      </w:r>
      <w:r w:rsidR="00BC3D7F">
        <w:rPr>
          <w:lang w:val="es-ES" w:eastAsia="es-ES"/>
        </w:rPr>
        <w:t xml:space="preserve"> asociadas a autoconsumo</w:t>
      </w:r>
      <w:r w:rsidR="008E737A" w:rsidRPr="001E148A">
        <w:rPr>
          <w:lang w:val="es-ES" w:eastAsia="es-ES"/>
        </w:rPr>
        <w:t>,</w:t>
      </w:r>
      <w:r w:rsidR="00BC3D7F">
        <w:rPr>
          <w:lang w:val="es-ES" w:eastAsia="es-ES"/>
        </w:rPr>
        <w:t xml:space="preserve"> instalaciones de</w:t>
      </w:r>
      <w:r w:rsidR="008E737A" w:rsidRPr="001E148A">
        <w:rPr>
          <w:lang w:val="es-ES" w:eastAsia="es-ES"/>
        </w:rPr>
        <w:t xml:space="preserve"> demanda </w:t>
      </w:r>
      <w:r w:rsidR="00BC3D7F">
        <w:rPr>
          <w:lang w:val="es-ES" w:eastAsia="es-ES"/>
        </w:rPr>
        <w:t xml:space="preserve">e instalaciones de </w:t>
      </w:r>
      <w:r w:rsidR="008E737A" w:rsidRPr="001E148A">
        <w:rPr>
          <w:lang w:val="es-ES" w:eastAsia="es-ES"/>
        </w:rPr>
        <w:t>almacenamiento</w:t>
      </w:r>
      <w:r w:rsidR="00656C35" w:rsidRPr="001E148A">
        <w:rPr>
          <w:lang w:val="es-ES" w:eastAsia="es-ES"/>
        </w:rPr>
        <w:t xml:space="preserve"> de energía </w:t>
      </w:r>
      <w:del w:id="3" w:author="Red Eléctrica" w:date="2022-10-25T16:54:00Z">
        <w:r w:rsidR="00656C35" w:rsidRPr="001E148A">
          <w:rPr>
            <w:lang w:val="es-ES" w:eastAsia="es-ES"/>
          </w:rPr>
          <w:delText>eléctrica</w:delText>
        </w:r>
        <w:r w:rsidR="00DA2110">
          <w:rPr>
            <w:lang w:val="es-ES" w:eastAsia="es-ES"/>
          </w:rPr>
          <w:delText>conectadas</w:delText>
        </w:r>
      </w:del>
      <w:ins w:id="4" w:author="Red Eléctrica" w:date="2022-10-25T16:54:00Z">
        <w:r w:rsidR="00656C35" w:rsidRPr="001E148A">
          <w:rPr>
            <w:lang w:val="es-ES" w:eastAsia="es-ES"/>
          </w:rPr>
          <w:t>eléctrica</w:t>
        </w:r>
        <w:r w:rsidR="00F30411">
          <w:rPr>
            <w:lang w:val="es-ES" w:eastAsia="es-ES"/>
          </w:rPr>
          <w:t xml:space="preserve">, incluyendo </w:t>
        </w:r>
        <w:r w:rsidR="009F12A1">
          <w:rPr>
            <w:lang w:val="es-ES" w:eastAsia="es-ES"/>
          </w:rPr>
          <w:t>hibridaciones</w:t>
        </w:r>
        <w:r w:rsidR="00F30411">
          <w:rPr>
            <w:lang w:val="es-ES" w:eastAsia="es-ES"/>
          </w:rPr>
          <w:t>,</w:t>
        </w:r>
        <w:r w:rsidR="00FC509B">
          <w:rPr>
            <w:lang w:val="es-ES" w:eastAsia="es-ES"/>
          </w:rPr>
          <w:t xml:space="preserve"> </w:t>
        </w:r>
        <w:r w:rsidR="00DA2110">
          <w:rPr>
            <w:lang w:val="es-ES" w:eastAsia="es-ES"/>
          </w:rPr>
          <w:t>conectadas</w:t>
        </w:r>
      </w:ins>
      <w:r w:rsidR="00DA2110">
        <w:rPr>
          <w:lang w:val="es-ES" w:eastAsia="es-ES"/>
        </w:rPr>
        <w:t xml:space="preserve"> al sistema eléctrico peninsular español</w:t>
      </w:r>
      <w:r w:rsidR="00E156E7" w:rsidRPr="001E148A">
        <w:rPr>
          <w:lang w:val="es-ES" w:eastAsia="es-ES"/>
        </w:rPr>
        <w:t>.</w:t>
      </w:r>
    </w:p>
    <w:p w14:paraId="4CF08FA4" w14:textId="7B1E19C7" w:rsidR="000E7767" w:rsidRPr="000E7767" w:rsidRDefault="000E7767" w:rsidP="000E7767">
      <w:pPr>
        <w:rPr>
          <w:lang w:val="es-ES" w:eastAsia="es-ES"/>
        </w:rPr>
      </w:pPr>
      <w:r>
        <w:rPr>
          <w:lang w:val="es-ES" w:eastAsia="es-ES"/>
        </w:rPr>
        <w:t>(…)</w:t>
      </w:r>
    </w:p>
    <w:p w14:paraId="6F8EAA1B" w14:textId="2857CCC7" w:rsidR="00AC0728" w:rsidRDefault="007F1CF2" w:rsidP="009911F9">
      <w:pPr>
        <w:pStyle w:val="Ttulo1"/>
      </w:pPr>
      <w:r>
        <w:t>Definiciones</w:t>
      </w:r>
    </w:p>
    <w:p w14:paraId="4B57C044" w14:textId="12BA5766" w:rsidR="000E7767" w:rsidRPr="000E7767" w:rsidRDefault="000E7767" w:rsidP="000E7767">
      <w:pPr>
        <w:rPr>
          <w:lang w:val="es-ES"/>
        </w:rPr>
      </w:pPr>
      <w:r>
        <w:rPr>
          <w:lang w:val="es-ES"/>
        </w:rPr>
        <w:t>(…)</w:t>
      </w:r>
    </w:p>
    <w:p w14:paraId="71023971" w14:textId="24FCA937" w:rsidR="00172F7F" w:rsidRDefault="00493567" w:rsidP="00EE6920">
      <w:pPr>
        <w:spacing w:before="120" w:after="0" w:line="240" w:lineRule="auto"/>
        <w:rPr>
          <w:ins w:id="5" w:author="Red Eléctrica" w:date="2022-10-25T16:54:00Z"/>
        </w:rPr>
      </w:pPr>
      <w:r w:rsidRPr="00EE6920">
        <w:t xml:space="preserve">Capacidad máxima de potencia activa </w:t>
      </w:r>
      <w:del w:id="6" w:author="Red Eléctrica" w:date="2022-10-25T16:54:00Z">
        <w:r w:rsidRPr="00EE6920">
          <w:delText xml:space="preserve">de la </w:delText>
        </w:r>
        <w:r w:rsidR="005252BC">
          <w:delText>instalación</w:delText>
        </w:r>
        <w:r w:rsidRPr="00EE6920">
          <w:delText xml:space="preserve"> de generación: La definición será la establecida en el Reglamento (UE) 2016/631 de la Comisión, de 14 de abril de 2016, que establece un código de red sobre requisitos de conexión de generadores a la red, con las precisiones </w:delText>
        </w:r>
        <w:r w:rsidR="0089579A">
          <w:delText>indicadas en el Real Decreto 647/2020, de 7 de julio, por el que se regulan aspectos necesarios para la implementación de los códigos de red de conexión de determinadas instalaciones eléctricas</w:delText>
        </w:r>
        <w:r w:rsidR="00CC6FC5" w:rsidRPr="00CC6FC5">
          <w:delText xml:space="preserve"> y</w:delText>
        </w:r>
      </w:del>
      <w:ins w:id="7" w:author="Red Eléctrica" w:date="2022-10-25T16:54:00Z">
        <w:r w:rsidR="00E013A1">
          <w:t>para la operación</w:t>
        </w:r>
        <w:r w:rsidR="00172F7F">
          <w:t>:</w:t>
        </w:r>
      </w:ins>
    </w:p>
    <w:p w14:paraId="3D813D61" w14:textId="0BF45842" w:rsidR="00C01FAA" w:rsidRPr="00B366D0" w:rsidRDefault="00C01FAA" w:rsidP="00554191">
      <w:ins w:id="8" w:author="Red Eléctrica" w:date="2022-10-25T16:54:00Z">
        <w:r w:rsidRPr="00B366D0">
          <w:t>De la instalación de generación</w:t>
        </w:r>
        <w:r>
          <w:t>, de la instalación de almacenamiento o de la instalación híbrida</w:t>
        </w:r>
        <w:r w:rsidRPr="00B366D0">
          <w:t>:</w:t>
        </w:r>
      </w:ins>
      <w:r w:rsidRPr="00B366D0">
        <w:t xml:space="preserve"> </w:t>
      </w:r>
      <w:r w:rsidRPr="00B366D0" w:rsidDel="0053653F">
        <w:t xml:space="preserve">vendrá determinada por el valor de </w:t>
      </w:r>
      <w:r w:rsidDel="0053653F">
        <w:t xml:space="preserve">la capacidad de acceso que </w:t>
      </w:r>
      <w:r>
        <w:t xml:space="preserve">será la potencia activa máxima que podrá inyectarse a la red de acuerdo con lo que se haga constar en el permiso de acceso y </w:t>
      </w:r>
      <w:ins w:id="9" w:author="Red Eléctrica" w:date="2022-10-25T16:54:00Z">
        <w:r>
          <w:t xml:space="preserve">conexión, y </w:t>
        </w:r>
      </w:ins>
      <w:r>
        <w:t>en el contrato técnico de acceso</w:t>
      </w:r>
      <w:ins w:id="10" w:author="Red Eléctrica" w:date="2022-10-25T16:54:00Z">
        <w:r>
          <w:t xml:space="preserve"> y en las notificaciones operacionales para la puesta en servicio</w:t>
        </w:r>
      </w:ins>
      <w:r>
        <w:t>. En el caso de las instalaciones inscritas</w:t>
      </w:r>
      <w:r w:rsidRPr="00B366D0">
        <w:t xml:space="preserve"> en la sección primera del registro administrativo de instalaciones de producción de energía eléctrica</w:t>
      </w:r>
      <w:ins w:id="11" w:author="Red Eléctrica" w:date="2022-10-25T16:54:00Z">
        <w:r>
          <w:t>,</w:t>
        </w:r>
      </w:ins>
      <w:r w:rsidRPr="00B366D0">
        <w:t xml:space="preserve"> </w:t>
      </w:r>
      <w:r>
        <w:t>dicho valor coincidirá con la potencia neta</w:t>
      </w:r>
      <w:r w:rsidRPr="00B366D0">
        <w:t>.</w:t>
      </w:r>
      <w:del w:id="12" w:author="Red Eléctrica" w:date="2022-10-25T16:54:00Z">
        <w:r w:rsidR="0089579A" w:rsidRPr="00CC6FC5">
          <w:rPr>
            <w:i/>
          </w:rPr>
          <w:delText xml:space="preserve"> </w:delText>
        </w:r>
      </w:del>
    </w:p>
    <w:p w14:paraId="60294AFE" w14:textId="6B983109" w:rsidR="00E8019F" w:rsidRPr="00E8019F" w:rsidRDefault="000E7767" w:rsidP="00E8019F">
      <w:pPr>
        <w:spacing w:before="120" w:after="0" w:line="240" w:lineRule="auto"/>
      </w:pPr>
      <w:r>
        <w:t>(…)</w:t>
      </w:r>
    </w:p>
    <w:p w14:paraId="410D510F" w14:textId="37EA9513" w:rsidR="00CE42F7" w:rsidRDefault="005252BC" w:rsidP="00EE6920">
      <w:pPr>
        <w:spacing w:before="120" w:after="0" w:line="240" w:lineRule="auto"/>
      </w:pPr>
      <w:r>
        <w:t>Para las unidades físicas constituidas por un conjunto de instalaciones</w:t>
      </w:r>
      <w:ins w:id="13" w:author="Red Eléctrica" w:date="2022-10-25T16:54:00Z">
        <w:r w:rsidR="0038471D">
          <w:t xml:space="preserve"> no hibridadas</w:t>
        </w:r>
      </w:ins>
      <w:r>
        <w:t xml:space="preserve">, la capacidad máxima de potencia activa vendrá determinada por la suma de la capacidad máxima de potencia activa de </w:t>
      </w:r>
      <w:del w:id="14" w:author="Red Eléctrica" w:date="2022-10-25T16:54:00Z">
        <w:r>
          <w:delText xml:space="preserve">cada una de </w:delText>
        </w:r>
      </w:del>
      <w:r>
        <w:t>las instalaciones que la conforman.</w:t>
      </w:r>
    </w:p>
    <w:p w14:paraId="54EE571D" w14:textId="0314D8C1" w:rsidR="0056096F" w:rsidRDefault="00CE42F7" w:rsidP="00EE6920">
      <w:pPr>
        <w:spacing w:before="120" w:after="0" w:line="240" w:lineRule="auto"/>
      </w:pPr>
      <w:r w:rsidRPr="00BB2EAF">
        <w:lastRenderedPageBreak/>
        <w:t xml:space="preserve">Mínimo técnico: </w:t>
      </w:r>
      <w:r w:rsidR="00D01304" w:rsidRPr="00BB2EAF">
        <w:t>Potencia activa mínima</w:t>
      </w:r>
      <w:del w:id="15" w:author="Red Eléctrica" w:date="2022-10-25T16:54:00Z">
        <w:r w:rsidR="00D01304" w:rsidRPr="00BB2EAF">
          <w:delText xml:space="preserve">, según se especifique en el acuerdo de conexión o se acuerde entre el gestor de la red pertinente y el propietario de </w:delText>
        </w:r>
      </w:del>
      <w:ins w:id="16" w:author="Red Eléctrica" w:date="2022-10-25T16:54:00Z">
        <w:r w:rsidR="0025231D">
          <w:t xml:space="preserve"> </w:t>
        </w:r>
        <w:r w:rsidR="00D01304" w:rsidRPr="00BB2EAF">
          <w:t xml:space="preserve">a la que </w:t>
        </w:r>
      </w:ins>
      <w:r w:rsidR="00AB2113" w:rsidRPr="00BB2EAF">
        <w:t>la instalación</w:t>
      </w:r>
      <w:del w:id="17" w:author="Red Eléctrica" w:date="2022-10-25T16:54:00Z">
        <w:r w:rsidR="00D01304" w:rsidRPr="00BB2EAF">
          <w:delText xml:space="preserve"> de generación de electricidad, a la que el módulo</w:delText>
        </w:r>
      </w:del>
      <w:r w:rsidR="00AB2113" w:rsidRPr="00BB2EAF">
        <w:t xml:space="preserve"> de </w:t>
      </w:r>
      <w:r w:rsidR="008840FD">
        <w:t>generación</w:t>
      </w:r>
      <w:r w:rsidR="00D01304" w:rsidRPr="00BB2EAF">
        <w:t xml:space="preserve"> de electricidad puede funcionar de forma estable durante un tiempo ilimitado.</w:t>
      </w:r>
    </w:p>
    <w:p w14:paraId="5B51CCE4" w14:textId="099BC5A4" w:rsidR="00382771" w:rsidRDefault="00316FAF" w:rsidP="009911F9">
      <w:pPr>
        <w:pStyle w:val="Ttulo1"/>
      </w:pPr>
      <w:r w:rsidRPr="00F006EE">
        <w:t>Pruebas de control de producción de instalaciones de fuentes renovables, cogeneración y residuos</w:t>
      </w:r>
    </w:p>
    <w:p w14:paraId="62D981A9" w14:textId="7BCB14E7" w:rsidR="00316FAF" w:rsidRPr="004C686C" w:rsidRDefault="00316FAF" w:rsidP="001D785A">
      <w:pPr>
        <w:pStyle w:val="Ttulo2"/>
        <w:spacing w:before="120" w:line="240" w:lineRule="auto"/>
      </w:pPr>
      <w:r>
        <w:t>Consideraciones generales</w:t>
      </w:r>
    </w:p>
    <w:p w14:paraId="1CA89EF6" w14:textId="489E0D4C" w:rsidR="00CC23EC" w:rsidRDefault="001C0393" w:rsidP="001D785A">
      <w:pPr>
        <w:spacing w:before="120" w:after="0" w:line="240" w:lineRule="auto"/>
      </w:pPr>
      <w:r>
        <w:t xml:space="preserve">Estas pruebas </w:t>
      </w:r>
      <w:r w:rsidR="007B2063">
        <w:t>se enmarcan en el</w:t>
      </w:r>
      <w:r w:rsidRPr="004C686C">
        <w:t xml:space="preserve"> proceso de validación del cumplimiento de instrucciones emitidas por el </w:t>
      </w:r>
      <w:r>
        <w:t>OS</w:t>
      </w:r>
      <w:r w:rsidRPr="004C686C">
        <w:t xml:space="preserve"> para todas las instalaciones de fuentes renovables, cogeneración y residuos (RCR),</w:t>
      </w:r>
      <w:r>
        <w:t xml:space="preserve"> </w:t>
      </w:r>
      <w:ins w:id="18" w:author="Red Eléctrica" w:date="2022-10-25T16:54:00Z">
        <w:r w:rsidR="000E10BA">
          <w:t xml:space="preserve">incluyendo </w:t>
        </w:r>
        <w:r w:rsidR="009F12A1">
          <w:t>hibridaciones</w:t>
        </w:r>
        <w:r w:rsidR="000E10BA">
          <w:t xml:space="preserve">, </w:t>
        </w:r>
      </w:ins>
      <w:r>
        <w:t>y son de aplicación a</w:t>
      </w:r>
      <w:r w:rsidRPr="004C686C">
        <w:t xml:space="preserve"> aquellas instalaciones y agrupaciones de </w:t>
      </w:r>
      <w:r w:rsidR="009C3407">
        <w:t>instalaciones</w:t>
      </w:r>
      <w:r w:rsidRPr="004C686C">
        <w:t xml:space="preserve"> que cumplan alguna de las </w:t>
      </w:r>
      <w:r>
        <w:t xml:space="preserve">siguientes </w:t>
      </w:r>
      <w:r w:rsidRPr="004C686C">
        <w:t>condiciones</w:t>
      </w:r>
      <w:r>
        <w:t>:</w:t>
      </w:r>
      <w:r w:rsidRPr="004C686C">
        <w:t xml:space="preserve"> </w:t>
      </w:r>
    </w:p>
    <w:p w14:paraId="7270ED28" w14:textId="799A5C6D" w:rsidR="000E7767" w:rsidRDefault="000E7767" w:rsidP="001D785A">
      <w:pPr>
        <w:spacing w:before="120" w:after="0" w:line="240" w:lineRule="auto"/>
      </w:pPr>
      <w:r>
        <w:t>(…)</w:t>
      </w:r>
    </w:p>
    <w:p w14:paraId="7F419506" w14:textId="15BF28E2" w:rsidR="00874DBE" w:rsidRDefault="000E7767" w:rsidP="000E7767">
      <w:pPr>
        <w:pStyle w:val="Prrafodelista"/>
        <w:numPr>
          <w:ilvl w:val="0"/>
          <w:numId w:val="43"/>
        </w:numPr>
        <w:spacing w:before="120" w:after="0" w:line="240" w:lineRule="auto"/>
        <w:contextualSpacing w:val="0"/>
      </w:pPr>
      <w:r>
        <w:t>(…)</w:t>
      </w:r>
    </w:p>
    <w:p w14:paraId="62F78A36" w14:textId="2954B168" w:rsidR="000E10BA" w:rsidRDefault="000E10BA" w:rsidP="00874DBE">
      <w:pPr>
        <w:spacing w:before="120" w:after="0" w:line="240" w:lineRule="auto"/>
        <w:rPr>
          <w:ins w:id="19" w:author="Red Eléctrica" w:date="2022-10-25T16:54:00Z"/>
        </w:rPr>
      </w:pPr>
      <w:ins w:id="20" w:author="Red Eléctrica" w:date="2022-10-25T16:54:00Z">
        <w:r>
          <w:t xml:space="preserve">En el caso de </w:t>
        </w:r>
        <w:r w:rsidR="009F12A1">
          <w:t>hibridaciones</w:t>
        </w:r>
        <w:r w:rsidR="001351E2">
          <w:t xml:space="preserve"> de instalaciones</w:t>
        </w:r>
        <w:r>
          <w:t xml:space="preserve">, las condiciones anteriores aplicarán </w:t>
        </w:r>
        <w:r w:rsidR="00F45ADB">
          <w:t xml:space="preserve">únicamente </w:t>
        </w:r>
        <w:r>
          <w:t>al conjunto de sus módulos RCR</w:t>
        </w:r>
        <w:r w:rsidR="006C7994">
          <w:t xml:space="preserve"> y, en caso de cumplirse alguna de ellas, será dicho conjun</w:t>
        </w:r>
        <w:r w:rsidR="00CA7F5E">
          <w:t>to el que deba realizar las pruebas de control de producción</w:t>
        </w:r>
        <w:r>
          <w:t>.</w:t>
        </w:r>
        <w:r w:rsidR="00987123">
          <w:t xml:space="preserve"> </w:t>
        </w:r>
        <w:r w:rsidR="00C81443">
          <w:t>En base a lo anterior, l</w:t>
        </w:r>
        <w:r w:rsidR="00031D9D">
          <w:t xml:space="preserve">as condiciones d) y e) tendrán </w:t>
        </w:r>
        <w:r w:rsidR="00C81443">
          <w:t xml:space="preserve">únicamente </w:t>
        </w:r>
        <w:r w:rsidR="00031D9D">
          <w:t>en cuenta</w:t>
        </w:r>
        <w:r w:rsidR="00C81443">
          <w:t xml:space="preserve"> </w:t>
        </w:r>
        <w:r w:rsidR="00031D9D">
          <w:t>la suma de potencia instalada de los módulos RCR de la</w:t>
        </w:r>
        <w:r w:rsidR="009F12A1">
          <w:t xml:space="preserve"> hibridación. </w:t>
        </w:r>
        <w:r w:rsidR="00C81443">
          <w:t>A estos efectos, d</w:t>
        </w:r>
        <w:r w:rsidR="00987123">
          <w:t>e aquí en adelante</w:t>
        </w:r>
        <w:r w:rsidR="00C81443">
          <w:t xml:space="preserve"> </w:t>
        </w:r>
        <w:r w:rsidR="00987123">
          <w:t>toda referencia en e</w:t>
        </w:r>
        <w:r w:rsidR="00C81443">
          <w:t xml:space="preserve">l presenta </w:t>
        </w:r>
        <w:r w:rsidR="00987123">
          <w:t xml:space="preserve">apartado a “instalación” o “agrupación” deberá entenderse también como “conjunto de módulos RCR pertenecientes a </w:t>
        </w:r>
        <w:r w:rsidR="00C955D5">
          <w:t>la</w:t>
        </w:r>
        <w:r w:rsidR="00987123">
          <w:t xml:space="preserve"> </w:t>
        </w:r>
        <w:r w:rsidR="009F12A1">
          <w:t>hibridación</w:t>
        </w:r>
        <w:r w:rsidR="00987123">
          <w:t>”.</w:t>
        </w:r>
      </w:ins>
    </w:p>
    <w:p w14:paraId="1DC4B862" w14:textId="04238D7C" w:rsidR="001C0393" w:rsidRDefault="001C0393" w:rsidP="00874DBE">
      <w:pPr>
        <w:spacing w:before="120" w:after="0" w:line="240" w:lineRule="auto"/>
      </w:pPr>
      <w:r>
        <w:t xml:space="preserve">Estas instalaciones </w:t>
      </w:r>
      <w:r w:rsidR="0007123F">
        <w:t xml:space="preserve">y agrupaciones </w:t>
      </w:r>
      <w:r>
        <w:t>deberán realizar las pruebas de control de producción mediante el seguimiento de consignas emitidas por el OS a nivel de instalación o agrupación, conforme a lo establecido en el PO 8.2.</w:t>
      </w:r>
    </w:p>
    <w:p w14:paraId="1C90D4F1" w14:textId="1420CF44" w:rsidR="00CE097D" w:rsidRDefault="00CE097D" w:rsidP="001D785A">
      <w:pPr>
        <w:spacing w:before="120" w:after="0" w:line="240" w:lineRule="auto"/>
      </w:pPr>
      <w:r>
        <w:t>Las solicitudes de realización de estas pruebas se realizarán conforme a lo indicado en el anexo II de este procedimiento de operación.</w:t>
      </w:r>
    </w:p>
    <w:p w14:paraId="17C7165F" w14:textId="2A85598B" w:rsidR="00316FAF" w:rsidRDefault="00316FAF" w:rsidP="001D785A">
      <w:pPr>
        <w:spacing w:before="120" w:after="0" w:line="240" w:lineRule="auto"/>
      </w:pPr>
      <w:r>
        <w:t xml:space="preserve">Las pruebas de control de producción se efectuarán </w:t>
      </w:r>
      <w:r w:rsidR="00AA4EA6">
        <w:t xml:space="preserve">a partir de </w:t>
      </w:r>
      <w:r>
        <w:t xml:space="preserve">la fecha </w:t>
      </w:r>
      <w:r w:rsidR="00AA4EA6">
        <w:t xml:space="preserve">solicitada por </w:t>
      </w:r>
      <w:r>
        <w:t>y el centro de control</w:t>
      </w:r>
      <w:r w:rsidR="00BE58BD">
        <w:t xml:space="preserve"> de generación y demanda</w:t>
      </w:r>
      <w:r>
        <w:t xml:space="preserve"> </w:t>
      </w:r>
      <w:r w:rsidR="00BE58BD">
        <w:t>de</w:t>
      </w:r>
      <w:r>
        <w:t xml:space="preserve"> la instalación o agrupación solicitante, y tanto su inicio como su desarrollo y finalización estarán condicionados en todo momento al adecuado mantenimiento de las condiciones de seguridad necesarias para el correcto funcionamiento del sistema eléctrico. </w:t>
      </w:r>
    </w:p>
    <w:p w14:paraId="51CC2813" w14:textId="77777777" w:rsidR="00AB42CA" w:rsidRDefault="00AB42CA" w:rsidP="001D785A">
      <w:pPr>
        <w:spacing w:before="120" w:after="0" w:line="240" w:lineRule="auto"/>
        <w:rPr>
          <w:del w:id="21" w:author="Red Eléctrica" w:date="2022-10-25T16:54:00Z"/>
          <w:szCs w:val="22"/>
        </w:rPr>
      </w:pPr>
      <w:del w:id="22" w:author="Red Eléctrica" w:date="2022-10-25T16:54:00Z">
        <w:r>
          <w:delText xml:space="preserve">A </w:delText>
        </w:r>
        <w:r w:rsidRPr="0042746D">
          <w:delText>efectos de la realización de estas pruebas, todas</w:delText>
        </w:r>
        <w:r>
          <w:delText xml:space="preserve"> las instalaciones de fuentes renovables, cogeneración y residuos que formen parte d</w:delText>
        </w:r>
        <w:r w:rsidR="0007123F">
          <w:delText>e la misma agrupación</w:delText>
        </w:r>
        <w:r>
          <w:delText xml:space="preserve"> deberán pertenecer al mismo subgrupo del artículo 2 del Real Decreto 413/2014, de 6 de junio</w:delText>
        </w:r>
        <w:r w:rsidR="00B63139">
          <w:rPr>
            <w:szCs w:val="22"/>
          </w:rPr>
          <w:delText>.</w:delText>
        </w:r>
      </w:del>
    </w:p>
    <w:p w14:paraId="7770366D" w14:textId="202A3115" w:rsidR="0075063B" w:rsidRPr="004C686C" w:rsidRDefault="0075063B" w:rsidP="001D785A">
      <w:pPr>
        <w:spacing w:before="120" w:after="0" w:line="240" w:lineRule="auto"/>
      </w:pPr>
      <w:r>
        <w:rPr>
          <w:szCs w:val="22"/>
        </w:rPr>
        <w:t xml:space="preserve">Las instalaciones </w:t>
      </w:r>
      <w:r w:rsidR="00BF049C">
        <w:rPr>
          <w:szCs w:val="22"/>
        </w:rPr>
        <w:t xml:space="preserve">y agrupaciones </w:t>
      </w:r>
      <w:r>
        <w:rPr>
          <w:szCs w:val="22"/>
        </w:rPr>
        <w:t xml:space="preserve">que </w:t>
      </w:r>
      <w:r w:rsidR="00527465">
        <w:rPr>
          <w:szCs w:val="22"/>
        </w:rPr>
        <w:t xml:space="preserve">hayan superado las pruebas de control de producción </w:t>
      </w:r>
      <w:r>
        <w:rPr>
          <w:szCs w:val="22"/>
        </w:rPr>
        <w:t xml:space="preserve">previamente a la aprobación de este procedimiento de operación </w:t>
      </w:r>
      <w:r w:rsidR="008B4807">
        <w:rPr>
          <w:szCs w:val="22"/>
        </w:rPr>
        <w:t>no tendrán obligación de realizarlas de nuevo</w:t>
      </w:r>
      <w:r w:rsidR="00B0288D">
        <w:t>, a excepción de cumplir alguna de las condiciones previstas en los apartados c), d) y e) anteriores</w:t>
      </w:r>
      <w:del w:id="23" w:author="Red Eléctrica" w:date="2022-10-25T16:54:00Z">
        <w:r w:rsidR="008B4807">
          <w:rPr>
            <w:szCs w:val="22"/>
          </w:rPr>
          <w:delText>.</w:delText>
        </w:r>
      </w:del>
      <w:ins w:id="24" w:author="Red Eléctrica" w:date="2022-10-25T16:54:00Z">
        <w:r w:rsidR="005762BF">
          <w:rPr>
            <w:szCs w:val="22"/>
          </w:rPr>
          <w:t xml:space="preserve"> o de pasar a formar parte de una </w:t>
        </w:r>
        <w:r w:rsidR="009479AE">
          <w:rPr>
            <w:szCs w:val="22"/>
          </w:rPr>
          <w:t xml:space="preserve">nueva </w:t>
        </w:r>
        <w:r w:rsidR="009F12A1">
          <w:rPr>
            <w:szCs w:val="22"/>
          </w:rPr>
          <w:t>hibridación</w:t>
        </w:r>
        <w:r w:rsidR="005762BF">
          <w:rPr>
            <w:szCs w:val="22"/>
          </w:rPr>
          <w:t>, en cuyo caso se considerará que cumple la condición a)</w:t>
        </w:r>
        <w:r w:rsidR="008B4807">
          <w:rPr>
            <w:szCs w:val="22"/>
          </w:rPr>
          <w:t>.</w:t>
        </w:r>
      </w:ins>
    </w:p>
    <w:p w14:paraId="374B1D33" w14:textId="46F656E2" w:rsidR="00F42C51" w:rsidRPr="00EE18CD" w:rsidRDefault="000E7767" w:rsidP="00F42C51">
      <w:pPr>
        <w:spacing w:before="120" w:after="0" w:line="240" w:lineRule="auto"/>
      </w:pPr>
      <w:r>
        <w:t>(…)</w:t>
      </w:r>
    </w:p>
    <w:p w14:paraId="227B9ABC" w14:textId="5F37116C" w:rsidR="00295662" w:rsidRPr="00BF049C" w:rsidRDefault="00295662" w:rsidP="009911F9">
      <w:pPr>
        <w:pStyle w:val="Ttulo1"/>
      </w:pPr>
      <w:r w:rsidRPr="00BF049C">
        <w:t>P</w:t>
      </w:r>
      <w:r w:rsidR="00832E2C" w:rsidRPr="00BF049C">
        <w:t xml:space="preserve">ruebas para la participación </w:t>
      </w:r>
      <w:r w:rsidR="00D22A11">
        <w:t xml:space="preserve">activa </w:t>
      </w:r>
      <w:r w:rsidR="00832E2C" w:rsidRPr="00BF049C">
        <w:t xml:space="preserve">en </w:t>
      </w:r>
      <w:r w:rsidR="004116B8">
        <w:t>el servicio de regulación secundaria</w:t>
      </w:r>
      <w:r w:rsidR="00832E2C" w:rsidRPr="00BF049C">
        <w:t xml:space="preserve"> </w:t>
      </w:r>
    </w:p>
    <w:p w14:paraId="4D239F32" w14:textId="49D28811" w:rsidR="002E3C43" w:rsidRPr="00A20618" w:rsidRDefault="002E3C43" w:rsidP="005A6A51">
      <w:pPr>
        <w:pStyle w:val="Ttulo2"/>
        <w:spacing w:before="120" w:line="240" w:lineRule="auto"/>
      </w:pPr>
      <w:r>
        <w:t>Consideraciones generales</w:t>
      </w:r>
    </w:p>
    <w:p w14:paraId="05D56195" w14:textId="05F37EB1" w:rsidR="002E3C43" w:rsidRPr="0097538B" w:rsidRDefault="000E7767" w:rsidP="005A6A51">
      <w:pPr>
        <w:spacing w:before="120" w:after="0" w:line="240" w:lineRule="auto"/>
      </w:pPr>
      <w:r>
        <w:t>(…)</w:t>
      </w:r>
    </w:p>
    <w:p w14:paraId="660D3D1C" w14:textId="04A85D78" w:rsidR="002E3C43" w:rsidRPr="00CD6B1E" w:rsidDel="00612ABB" w:rsidRDefault="002E3C43" w:rsidP="00CD6B1E">
      <w:pPr>
        <w:autoSpaceDE w:val="0"/>
        <w:autoSpaceDN w:val="0"/>
        <w:spacing w:after="0" w:line="240" w:lineRule="auto"/>
      </w:pPr>
      <w:r w:rsidRPr="00EF3DC1">
        <w:t>El OS utilizará las telemedidas en tiempo real de las entregas o tomas de energía, según corresponda, de la unidad física para verificar la correcta realización de las pruebas y validar los valores obtenidos.</w:t>
      </w:r>
      <w:r w:rsidRPr="004C686C" w:rsidDel="00612ABB">
        <w:t xml:space="preserve"> </w:t>
      </w:r>
      <w:r w:rsidR="00573CFD">
        <w:t xml:space="preserve">Hasta que </w:t>
      </w:r>
      <w:r w:rsidR="005B7748">
        <w:t xml:space="preserve">se </w:t>
      </w:r>
      <w:del w:id="25" w:author="Red Eléctrica" w:date="2022-10-25T16:54:00Z">
        <w:r w:rsidR="00CD6B1E">
          <w:delText xml:space="preserve">adapte el procedimiento de operación por el </w:delText>
        </w:r>
        <w:r w:rsidR="00CD6B1E">
          <w:lastRenderedPageBreak/>
          <w:delText>que se define el intercambio de información con el Operador del Sistema (PO 9</w:delText>
        </w:r>
        <w:r w:rsidR="003C746C">
          <w:delText xml:space="preserve"> o aquellos que lo sustituyan</w:delText>
        </w:r>
        <w:r w:rsidR="00CD6B1E">
          <w:delText xml:space="preserve">) a lo dispuesto </w:delText>
        </w:r>
      </w:del>
      <w:ins w:id="26" w:author="Red Eléctrica" w:date="2022-10-25T16:54:00Z">
        <w:r w:rsidR="005B7748">
          <w:t>establezcan</w:t>
        </w:r>
        <w:r w:rsidR="005C2571">
          <w:t xml:space="preserve"> </w:t>
        </w:r>
      </w:ins>
      <w:r w:rsidR="005C2571">
        <w:t xml:space="preserve">en </w:t>
      </w:r>
      <w:del w:id="27" w:author="Red Eléctrica" w:date="2022-10-25T16:54:00Z">
        <w:r w:rsidR="00CD6B1E">
          <w:delText xml:space="preserve">las propuestas de implementación nacional de los artículos 40.5 y 40.6 del Reglamento (UE) 2017/1485 de la Comisión, de 2 de agosto de 2017, </w:delText>
        </w:r>
        <w:r w:rsidR="00CD6B1E" w:rsidRPr="00CD6B1E">
          <w:delText xml:space="preserve">y a </w:delText>
        </w:r>
      </w:del>
      <w:r w:rsidR="005C2571">
        <w:t>la normativa</w:t>
      </w:r>
      <w:r w:rsidR="00CD6B1E" w:rsidRPr="00CD6B1E">
        <w:t xml:space="preserve"> </w:t>
      </w:r>
      <w:del w:id="28" w:author="Red Eléctrica" w:date="2022-10-25T16:54:00Z">
        <w:r w:rsidR="00CD6B1E" w:rsidRPr="00CD6B1E">
          <w:delText xml:space="preserve">pendiente de desarrollo por la que establezcan </w:delText>
        </w:r>
      </w:del>
      <w:r w:rsidR="00CD6B1E" w:rsidRPr="00CD6B1E">
        <w:t>los requisitos de intercambio de información de las instalaciones de</w:t>
      </w:r>
      <w:del w:id="29" w:author="Red Eléctrica" w:date="2022-10-25T16:54:00Z">
        <w:r w:rsidR="00CD6B1E" w:rsidRPr="00CD6B1E">
          <w:delText xml:space="preserve"> </w:delText>
        </w:r>
        <w:r w:rsidR="00573CFD">
          <w:delText>demanda y</w:delText>
        </w:r>
      </w:del>
      <w:r w:rsidR="00CD6B1E" w:rsidRPr="00CD6B1E">
        <w:t xml:space="preserve"> almacenamiento</w:t>
      </w:r>
      <w:r w:rsidR="00CD6B1E">
        <w:t xml:space="preserve"> con el OS</w:t>
      </w:r>
      <w:r w:rsidR="00CD6B1E" w:rsidRPr="00CD6B1E">
        <w:t>,</w:t>
      </w:r>
      <w:r w:rsidR="00CD6B1E">
        <w:t xml:space="preserve"> el OS podrá realizar las verificaciones que estime conveniente y estén a su alcance para asegurar que las telemedidas de las instalaciones de demanda y almacenamiento corresponden con el perfil de las producciones o consumos realmente realizados.</w:t>
      </w:r>
    </w:p>
    <w:p w14:paraId="24EE4CEA" w14:textId="63F97259" w:rsidR="002E3C43" w:rsidRPr="00BF049C" w:rsidRDefault="000E7767" w:rsidP="00C725B2">
      <w:pPr>
        <w:autoSpaceDE w:val="0"/>
        <w:autoSpaceDN w:val="0"/>
        <w:spacing w:after="0" w:line="240" w:lineRule="auto"/>
      </w:pPr>
      <w:r>
        <w:t>(…)</w:t>
      </w:r>
    </w:p>
    <w:p w14:paraId="65097C81" w14:textId="3AF5E150" w:rsidR="002E3C43" w:rsidRPr="00DA0BBC" w:rsidRDefault="002E3C43" w:rsidP="005A6A51">
      <w:pPr>
        <w:spacing w:before="120" w:after="0" w:line="240" w:lineRule="auto"/>
      </w:pPr>
      <w:r w:rsidRPr="00DA0BBC">
        <w:t>En el caso de las unidades f</w:t>
      </w:r>
      <w:r w:rsidRPr="00DA0BBC">
        <w:rPr>
          <w:rFonts w:hint="eastAsia"/>
        </w:rPr>
        <w:t>í</w:t>
      </w:r>
      <w:r w:rsidRPr="00DA0BBC">
        <w:t>sicas</w:t>
      </w:r>
      <w:r w:rsidR="005C2571">
        <w:t xml:space="preserve"> </w:t>
      </w:r>
      <w:ins w:id="30" w:author="Red Eléctrica" w:date="2022-10-25T16:54:00Z">
        <w:r w:rsidR="005C2571">
          <w:t>constituidas por instalaciones</w:t>
        </w:r>
        <w:r w:rsidRPr="00DA0BBC">
          <w:t xml:space="preserve"> </w:t>
        </w:r>
      </w:ins>
      <w:r w:rsidRPr="00DA0BBC">
        <w:t>clasificadas dentro del grupo a. del art</w:t>
      </w:r>
      <w:r w:rsidRPr="00DA0BBC">
        <w:rPr>
          <w:rFonts w:hint="eastAsia"/>
        </w:rPr>
        <w:t>í</w:t>
      </w:r>
      <w:r w:rsidRPr="00DA0BBC">
        <w:t>culo 2 del Real Decreto 413/2014, de 6 de junio, la provisi</w:t>
      </w:r>
      <w:r w:rsidRPr="00DA0BBC">
        <w:rPr>
          <w:rFonts w:hint="eastAsia"/>
        </w:rPr>
        <w:t>ó</w:t>
      </w:r>
      <w:r w:rsidRPr="00DA0BBC">
        <w:t>n de</w:t>
      </w:r>
      <w:r w:rsidR="00C44620">
        <w:t>l servicio de regulación secundaria</w:t>
      </w:r>
      <w:r w:rsidRPr="00DA0BBC">
        <w:t xml:space="preserve"> se deber</w:t>
      </w:r>
      <w:r w:rsidRPr="00DA0BBC">
        <w:rPr>
          <w:rFonts w:hint="eastAsia"/>
        </w:rPr>
        <w:t>á</w:t>
      </w:r>
      <w:r w:rsidRPr="00DA0BBC">
        <w:t xml:space="preserve"> realizar mediante la variaci</w:t>
      </w:r>
      <w:r w:rsidRPr="00DA0BBC">
        <w:rPr>
          <w:rFonts w:hint="eastAsia"/>
        </w:rPr>
        <w:t>ó</w:t>
      </w:r>
      <w:r w:rsidRPr="00DA0BBC">
        <w:t>n de la generaci</w:t>
      </w:r>
      <w:r w:rsidRPr="00DA0BBC">
        <w:rPr>
          <w:rFonts w:hint="eastAsia"/>
        </w:rPr>
        <w:t>ó</w:t>
      </w:r>
      <w:r w:rsidRPr="00DA0BBC">
        <w:t>n neta de la instalaci</w:t>
      </w:r>
      <w:r w:rsidRPr="00DA0BBC">
        <w:rPr>
          <w:rFonts w:hint="eastAsia"/>
        </w:rPr>
        <w:t>ó</w:t>
      </w:r>
      <w:r w:rsidRPr="00DA0BBC">
        <w:t>n, para alcanzar el nuevo valor de</w:t>
      </w:r>
      <w:r>
        <w:t xml:space="preserve"> potencia solicitado durante las pruebas, criterio que será aplicado de la misma forma tras la habilitación de la unidad física como proveedora de dicho servicio.</w:t>
      </w:r>
    </w:p>
    <w:p w14:paraId="37FA565A" w14:textId="77777777" w:rsidR="002E3C43" w:rsidRPr="004C686C" w:rsidRDefault="002E3C43" w:rsidP="005A6A51">
      <w:pPr>
        <w:spacing w:before="120" w:after="0" w:line="240" w:lineRule="auto"/>
      </w:pPr>
      <w:r w:rsidRPr="004C686C">
        <w:t>A efectos de este procedimiento, se considerará como potencia máxima de la unidad física que solicite realizar las pruebas:</w:t>
      </w:r>
    </w:p>
    <w:p w14:paraId="775B6A7C" w14:textId="302F4CEE" w:rsidR="007109A2" w:rsidRDefault="007109A2" w:rsidP="007159AD">
      <w:pPr>
        <w:pStyle w:val="Prrafodelista"/>
        <w:numPr>
          <w:ilvl w:val="0"/>
          <w:numId w:val="9"/>
        </w:numPr>
        <w:spacing w:before="120" w:after="0" w:line="240" w:lineRule="auto"/>
        <w:contextualSpacing w:val="0"/>
      </w:pPr>
      <w:r w:rsidRPr="004C686C">
        <w:t>En el caso de unidades físicas asociadas a instalaciones de producción</w:t>
      </w:r>
      <w:r w:rsidRPr="004C686C" w:rsidDel="00612ABB">
        <w:t xml:space="preserve"> incluidas dentro de los grupos b.1, b.2, b.3, b.4 y b.5 del </w:t>
      </w:r>
      <w:r w:rsidRPr="004C686C">
        <w:t>A</w:t>
      </w:r>
      <w:r w:rsidRPr="004C686C" w:rsidDel="00612ABB">
        <w:t>rtículo 2 del Real Decreto 413/2014</w:t>
      </w:r>
      <w:r w:rsidRPr="004C686C">
        <w:t>, de 6 de junio</w:t>
      </w:r>
      <w:r w:rsidRPr="004C686C" w:rsidDel="00612ABB">
        <w:t xml:space="preserve">, </w:t>
      </w:r>
      <w:ins w:id="31" w:author="Red Eléctrica" w:date="2022-10-25T16:54:00Z">
        <w:r w:rsidR="005C2571">
          <w:t xml:space="preserve">o </w:t>
        </w:r>
        <w:r w:rsidR="00C46CA0">
          <w:t>hibridaciones</w:t>
        </w:r>
        <w:r w:rsidR="005C2571">
          <w:t xml:space="preserve"> que incorporen módulos de este tipo, </w:t>
        </w:r>
      </w:ins>
      <w:r w:rsidRPr="004C686C">
        <w:t xml:space="preserve">la considerada </w:t>
      </w:r>
      <w:r w:rsidRPr="004C686C" w:rsidDel="00612ABB">
        <w:t>teniendo en cuenta el recurso de energía primaria disponible en las condiciones de realización de la</w:t>
      </w:r>
      <w:r w:rsidRPr="004C686C">
        <w:t>s</w:t>
      </w:r>
      <w:r w:rsidRPr="004C686C" w:rsidDel="00612ABB">
        <w:t xml:space="preserve"> prueba</w:t>
      </w:r>
      <w:r w:rsidRPr="004C686C">
        <w:t>s</w:t>
      </w:r>
      <w:r w:rsidRPr="004C686C" w:rsidDel="00612ABB">
        <w:t>. Esta potencia</w:t>
      </w:r>
      <w:r w:rsidRPr="004C686C">
        <w:t xml:space="preserve"> </w:t>
      </w:r>
      <w:r w:rsidR="00587590">
        <w:t>máxima</w:t>
      </w:r>
      <w:r w:rsidRPr="004C686C" w:rsidDel="00612ABB">
        <w:t xml:space="preserve"> será la potencia producible declarada al </w:t>
      </w:r>
      <w:r w:rsidRPr="004C686C">
        <w:t>Operador del Sistema.</w:t>
      </w:r>
      <w:r w:rsidRPr="004C686C" w:rsidDel="00612ABB">
        <w:t xml:space="preserve"> Para el resto de </w:t>
      </w:r>
      <w:r w:rsidRPr="004C686C">
        <w:t>unidades físicas</w:t>
      </w:r>
      <w:r w:rsidRPr="004C686C" w:rsidDel="00612ABB">
        <w:t xml:space="preserve"> </w:t>
      </w:r>
      <w:r w:rsidRPr="004C686C">
        <w:t>asociadas a instalaciones de</w:t>
      </w:r>
      <w:r w:rsidRPr="004C686C" w:rsidDel="00612ABB">
        <w:t xml:space="preserve"> producción de energía eléctrica a partir de fuentes de energía renovables, cogeneración y residuos</w:t>
      </w:r>
      <w:r w:rsidRPr="004C686C">
        <w:t>,</w:t>
      </w:r>
      <w:r w:rsidRPr="004C686C" w:rsidDel="00612ABB">
        <w:t xml:space="preserve"> la potencia máxima</w:t>
      </w:r>
      <w:r w:rsidRPr="004C686C">
        <w:t xml:space="preserve"> </w:t>
      </w:r>
      <w:r w:rsidRPr="004C686C" w:rsidDel="00612ABB">
        <w:t xml:space="preserve">será </w:t>
      </w:r>
      <w:r w:rsidR="00587590">
        <w:t>el valor de potencia por el que se ha concedido el permiso de acceso y conexión a la red.</w:t>
      </w:r>
      <w:r w:rsidR="00587590" w:rsidRPr="004C686C" w:rsidDel="00587590">
        <w:t xml:space="preserve"> </w:t>
      </w:r>
    </w:p>
    <w:p w14:paraId="07822467" w14:textId="027EA503" w:rsidR="000E7767" w:rsidRPr="004C686C" w:rsidRDefault="000E7767" w:rsidP="007159AD">
      <w:pPr>
        <w:pStyle w:val="Prrafodelista"/>
        <w:numPr>
          <w:ilvl w:val="0"/>
          <w:numId w:val="9"/>
        </w:numPr>
        <w:spacing w:before="120" w:after="0" w:line="240" w:lineRule="auto"/>
        <w:contextualSpacing w:val="0"/>
      </w:pPr>
      <w:r>
        <w:t>(…)</w:t>
      </w:r>
    </w:p>
    <w:p w14:paraId="06AA40B5" w14:textId="6F041B68" w:rsidR="000E7767" w:rsidRDefault="000E7767" w:rsidP="00874302">
      <w:pPr>
        <w:spacing w:before="120" w:after="0" w:line="240" w:lineRule="auto"/>
      </w:pPr>
      <w:r>
        <w:t>(…)</w:t>
      </w:r>
    </w:p>
    <w:p w14:paraId="56DD702D" w14:textId="4A166E41" w:rsidR="009D4E07" w:rsidRPr="004C686C" w:rsidRDefault="009D4E07" w:rsidP="00874302">
      <w:pPr>
        <w:spacing w:before="120" w:after="0" w:line="240" w:lineRule="auto"/>
      </w:pPr>
      <w:r w:rsidRPr="004C686C">
        <w:t>A efectos de este procedimiento, se considerará como potencia mínima de la unidad física que solicite realizar las pruebas</w:t>
      </w:r>
      <w:del w:id="32" w:author="Red Eléctrica" w:date="2022-10-25T16:54:00Z">
        <w:r w:rsidRPr="004C686C">
          <w:delText>:</w:delText>
        </w:r>
      </w:del>
      <w:ins w:id="33" w:author="Red Eléctrica" w:date="2022-10-25T16:54:00Z">
        <w:r w:rsidR="005C2571" w:rsidRPr="00874302">
          <w:t xml:space="preserve"> el valor declarado al OS previa realización de las pruebas, que deberá ser coherente con el valor de mínimo técnico de las instalaciones que la conforman, en caso de existir dicho valor</w:t>
        </w:r>
        <w:r w:rsidR="005C2571">
          <w:t>.</w:t>
        </w:r>
      </w:ins>
    </w:p>
    <w:p w14:paraId="59908D27" w14:textId="77777777" w:rsidR="007109A2" w:rsidRPr="004C686C" w:rsidRDefault="007109A2" w:rsidP="00874302">
      <w:pPr>
        <w:spacing w:before="120" w:after="0" w:line="240" w:lineRule="auto"/>
        <w:rPr>
          <w:del w:id="34" w:author="Red Eléctrica" w:date="2022-10-25T16:54:00Z"/>
        </w:rPr>
      </w:pPr>
      <w:del w:id="35" w:author="Red Eléctrica" w:date="2022-10-25T16:54:00Z">
        <w:r w:rsidRPr="004C686C">
          <w:delText>En el caso de unidades físicas asociadas a instalaciones de producción de tecnología térmica, el valor de mínimo técnico declarado al Operador del Sistema en virtud de lo establecido en la normativa vigente.</w:delText>
        </w:r>
      </w:del>
    </w:p>
    <w:p w14:paraId="1983ED55" w14:textId="77777777" w:rsidR="007109A2" w:rsidRPr="004C686C" w:rsidRDefault="007109A2" w:rsidP="00874302">
      <w:pPr>
        <w:spacing w:before="120" w:after="0" w:line="240" w:lineRule="auto"/>
        <w:rPr>
          <w:del w:id="36" w:author="Red Eléctrica" w:date="2022-10-25T16:54:00Z"/>
        </w:rPr>
      </w:pPr>
      <w:del w:id="37" w:author="Red Eléctrica" w:date="2022-10-25T16:54:00Z">
        <w:r w:rsidRPr="004C686C">
          <w:delText>En el caso de unidades físicas asociadas a instalaciones de demanda, la declarada al OS previa realización de las pruebas, que deberá ser coherente con el punto de funcionamiento de la instalación y con la potencia con la que el sujeto titular desee habilitarse.</w:delText>
        </w:r>
      </w:del>
    </w:p>
    <w:p w14:paraId="75349963" w14:textId="77777777" w:rsidR="007109A2" w:rsidRPr="004C686C" w:rsidRDefault="007109A2" w:rsidP="00874302">
      <w:pPr>
        <w:spacing w:before="120" w:after="0" w:line="240" w:lineRule="auto"/>
        <w:rPr>
          <w:del w:id="38" w:author="Red Eléctrica" w:date="2022-10-25T16:54:00Z"/>
        </w:rPr>
      </w:pPr>
      <w:del w:id="39" w:author="Red Eléctrica" w:date="2022-10-25T16:54:00Z">
        <w:r w:rsidRPr="004C686C">
          <w:delText>En el caso de unidades físicas asociadas a instalaciones de almacenamiento y</w:delText>
        </w:r>
        <w:r w:rsidR="000213EF">
          <w:delText xml:space="preserve"> a</w:delText>
        </w:r>
        <w:r w:rsidRPr="004C686C">
          <w:delText xml:space="preserve"> instalaciones no incluidas en puntos anteriores, se considerará </w:delText>
        </w:r>
        <w:r w:rsidR="00AF729B">
          <w:delText>la potencia mínima que se defina en la normativa o, en su defecto, un valor de cero.</w:delText>
        </w:r>
      </w:del>
    </w:p>
    <w:p w14:paraId="1E08D731" w14:textId="78F1C31D" w:rsidR="007109A2" w:rsidRDefault="000E7767" w:rsidP="005A6A51">
      <w:pPr>
        <w:spacing w:before="120" w:after="0" w:line="240" w:lineRule="auto"/>
      </w:pPr>
      <w:r>
        <w:t>(…)</w:t>
      </w:r>
    </w:p>
    <w:p w14:paraId="3C6019C5" w14:textId="77777777" w:rsidR="00E56CBA" w:rsidRPr="00E56CBA" w:rsidRDefault="00E56CBA" w:rsidP="00FC5A54">
      <w:pPr>
        <w:pStyle w:val="Prrafodelista"/>
        <w:keepNext/>
        <w:keepLines/>
        <w:spacing w:before="120" w:after="0" w:line="240" w:lineRule="auto"/>
        <w:ind w:left="390"/>
        <w:contextualSpacing w:val="0"/>
        <w:outlineLvl w:val="1"/>
        <w:rPr>
          <w:rFonts w:eastAsiaTheme="majorEastAsia"/>
          <w:bCs/>
          <w:vanish/>
          <w:szCs w:val="22"/>
        </w:rPr>
      </w:pPr>
    </w:p>
    <w:p w14:paraId="67369774" w14:textId="23BD24C4" w:rsidR="00387F38" w:rsidRPr="00A20618" w:rsidRDefault="007F2040" w:rsidP="005A6A51">
      <w:pPr>
        <w:pStyle w:val="Ttulo2"/>
        <w:spacing w:before="120" w:line="240" w:lineRule="auto"/>
      </w:pPr>
      <w:r w:rsidRPr="00A20618">
        <w:t>R</w:t>
      </w:r>
      <w:r w:rsidR="005E45DC">
        <w:t>equisitos previos a la realización de las pruebas para la participación en el servicio de regulación secundaria.</w:t>
      </w:r>
    </w:p>
    <w:p w14:paraId="590688F4" w14:textId="77777777" w:rsidR="00F3288D" w:rsidRDefault="005E45DC" w:rsidP="005A6A51">
      <w:pPr>
        <w:spacing w:before="120" w:after="0" w:line="240" w:lineRule="auto"/>
      </w:pPr>
      <w:r>
        <w:t>Con carácter previo a la realización de las pruebas para la participación en el servicio de regulación secundaria, el OS verificará que</w:t>
      </w:r>
      <w:r w:rsidR="00F3288D">
        <w:t>:</w:t>
      </w:r>
    </w:p>
    <w:p w14:paraId="6921782F" w14:textId="5ED2F7D3" w:rsidR="00CD0B93" w:rsidRDefault="005E45DC" w:rsidP="0089579A">
      <w:pPr>
        <w:pStyle w:val="Prrafodelista"/>
        <w:numPr>
          <w:ilvl w:val="0"/>
          <w:numId w:val="9"/>
        </w:numPr>
        <w:spacing w:before="120" w:after="0" w:line="240" w:lineRule="auto"/>
        <w:contextualSpacing w:val="0"/>
      </w:pPr>
      <w:r>
        <w:lastRenderedPageBreak/>
        <w:t xml:space="preserve">la unidad física cumple con los requisitos </w:t>
      </w:r>
      <w:del w:id="40" w:author="Red Eléctrica" w:date="2022-10-25T16:54:00Z">
        <w:r>
          <w:delText>recogidos</w:delText>
        </w:r>
      </w:del>
      <w:ins w:id="41" w:author="Red Eléctrica" w:date="2022-10-25T16:54:00Z">
        <w:r w:rsidR="005C2571">
          <w:t>establecidos</w:t>
        </w:r>
      </w:ins>
      <w:r w:rsidR="005C2571">
        <w:t xml:space="preserve"> en </w:t>
      </w:r>
      <w:del w:id="42" w:author="Red Eléctrica" w:date="2022-10-25T16:54:00Z">
        <w:r>
          <w:delText xml:space="preserve">el Artículo 9 de </w:delText>
        </w:r>
      </w:del>
      <w:r w:rsidR="005C2571">
        <w:t xml:space="preserve">la Resolución de </w:t>
      </w:r>
      <w:del w:id="43" w:author="Red Eléctrica" w:date="2022-10-25T16:54:00Z">
        <w:r>
          <w:delText xml:space="preserve">11 de diciembre de 2019, de </w:delText>
        </w:r>
      </w:del>
      <w:r w:rsidR="005C2571">
        <w:t xml:space="preserve">la </w:t>
      </w:r>
      <w:del w:id="44" w:author="Red Eléctrica" w:date="2022-10-25T16:54:00Z">
        <w:r>
          <w:delText>Comisión Nacional de los Mercados y la Competencia,</w:delText>
        </w:r>
      </w:del>
      <w:ins w:id="45" w:author="Red Eléctrica" w:date="2022-10-25T16:54:00Z">
        <w:r w:rsidR="005C2571">
          <w:t>CNMC</w:t>
        </w:r>
      </w:ins>
      <w:r w:rsidR="005C2571">
        <w:t xml:space="preserve"> </w:t>
      </w:r>
      <w:r>
        <w:t>por la que se aprueban las condiciones relativas al balance para los proveedores de servicios de balance y los sujetos de liquidación responsables del balance en el sistema eléctrico peninsular español.</w:t>
      </w:r>
    </w:p>
    <w:p w14:paraId="13D6ABB1" w14:textId="2B3D1876" w:rsidR="00433142" w:rsidRDefault="00433142" w:rsidP="0089579A">
      <w:pPr>
        <w:pStyle w:val="Prrafodelista"/>
        <w:numPr>
          <w:ilvl w:val="0"/>
          <w:numId w:val="9"/>
        </w:numPr>
        <w:spacing w:before="120" w:after="0" w:line="240" w:lineRule="auto"/>
        <w:contextualSpacing w:val="0"/>
      </w:pPr>
      <w:r>
        <w:t xml:space="preserve">en el caso de unidades físicas </w:t>
      </w:r>
      <w:r w:rsidR="00AF29DA">
        <w:t xml:space="preserve">constituidas por </w:t>
      </w:r>
      <w:r w:rsidR="005568E9">
        <w:t>un</w:t>
      </w:r>
      <w:r w:rsidR="00AF29DA">
        <w:t xml:space="preserve"> conjunto de instalaciones</w:t>
      </w:r>
      <w:r>
        <w:t xml:space="preserve">, </w:t>
      </w:r>
      <w:r w:rsidR="00AF29DA">
        <w:t>la unidad física</w:t>
      </w:r>
      <w:r w:rsidR="00D27A5E">
        <w:t xml:space="preserve"> cumple con los requisitos de estructuración de unidades físicas establecido</w:t>
      </w:r>
      <w:r>
        <w:t>s en el Anexo II del PO 3.1.</w:t>
      </w:r>
    </w:p>
    <w:p w14:paraId="61E02608" w14:textId="5E7A4A1E" w:rsidR="0089579A" w:rsidRDefault="0089579A" w:rsidP="0089579A">
      <w:pPr>
        <w:pStyle w:val="Prrafodelista"/>
        <w:numPr>
          <w:ilvl w:val="0"/>
          <w:numId w:val="9"/>
        </w:numPr>
        <w:spacing w:before="120" w:after="0" w:line="240" w:lineRule="auto"/>
        <w:contextualSpacing w:val="0"/>
      </w:pPr>
      <w:r>
        <w:t xml:space="preserve">en el caso de unidades físicas </w:t>
      </w:r>
      <w:del w:id="46" w:author="Red Eléctrica" w:date="2022-10-25T16:54:00Z">
        <w:r>
          <w:delText>constituidas por</w:delText>
        </w:r>
      </w:del>
      <w:ins w:id="47" w:author="Red Eléctrica" w:date="2022-10-25T16:54:00Z">
        <w:r w:rsidR="005C2571">
          <w:t>que integren</w:t>
        </w:r>
      </w:ins>
      <w:r w:rsidR="005C2571">
        <w:t xml:space="preserve"> </w:t>
      </w:r>
      <w:r>
        <w:t xml:space="preserve">instalaciones renovables, de cogeneración o residuos, </w:t>
      </w:r>
      <w:ins w:id="48" w:author="Red Eléctrica" w:date="2022-10-25T16:54:00Z">
        <w:r w:rsidR="005C2571">
          <w:t xml:space="preserve">o módulos de este tipo, en el caso de instalaciones híbridas, </w:t>
        </w:r>
      </w:ins>
      <w:r>
        <w:t xml:space="preserve">dichas instalaciones </w:t>
      </w:r>
      <w:ins w:id="49" w:author="Red Eléctrica" w:date="2022-10-25T16:54:00Z">
        <w:r w:rsidR="005C2571">
          <w:t xml:space="preserve">o conjuntos de módulos </w:t>
        </w:r>
      </w:ins>
      <w:r>
        <w:t>han superado las pruebas de control de producción recogidas en el apartado 4 del presente procedimiento.</w:t>
      </w:r>
    </w:p>
    <w:p w14:paraId="02B6B35F" w14:textId="77777777" w:rsidR="00313F38" w:rsidRDefault="00313F38" w:rsidP="00313F38">
      <w:pPr>
        <w:spacing w:before="120" w:after="0" w:line="240" w:lineRule="auto"/>
        <w:rPr>
          <w:ins w:id="50" w:author="Red Eléctrica" w:date="2022-10-25T16:54:00Z"/>
        </w:rPr>
      </w:pPr>
      <w:ins w:id="51" w:author="Red Eléctrica" w:date="2022-10-25T16:54:00Z">
        <w:r>
          <w:t>Si la unidad física cumple dichos requisitos, podrá proceder a la realización de las pruebas de manera individual o conjunta, a excepción de las unidades físicas asociadas a la misma instalación híbrida, que solo podrán realizar las pruebas de manera conjunta.</w:t>
        </w:r>
      </w:ins>
    </w:p>
    <w:p w14:paraId="0B36F003" w14:textId="700FC1D7" w:rsidR="003A377E" w:rsidRDefault="000E7767" w:rsidP="000E7767">
      <w:pPr>
        <w:spacing w:before="120" w:after="0" w:line="240" w:lineRule="auto"/>
      </w:pPr>
      <w:r>
        <w:t>(…)</w:t>
      </w:r>
    </w:p>
    <w:p w14:paraId="4A8F79C2" w14:textId="7B24EDA2" w:rsidR="00023EFD" w:rsidRPr="00CB18A6" w:rsidRDefault="00023EFD" w:rsidP="00102EA0">
      <w:pPr>
        <w:pStyle w:val="Prrafodelista"/>
        <w:numPr>
          <w:ilvl w:val="0"/>
          <w:numId w:val="44"/>
        </w:numPr>
        <w:spacing w:before="120" w:after="0" w:line="240" w:lineRule="auto"/>
        <w:ind w:left="426" w:hanging="426"/>
        <w:contextualSpacing w:val="0"/>
      </w:pPr>
      <w:r w:rsidRPr="00CB18A6">
        <w:t xml:space="preserve">Las unidades físicas que soliciten la </w:t>
      </w:r>
      <w:r w:rsidR="00AF29DA">
        <w:t>realización de pruebas</w:t>
      </w:r>
      <w:r w:rsidR="00AF29DA" w:rsidRPr="00CB18A6">
        <w:t xml:space="preserve"> </w:t>
      </w:r>
      <w:r w:rsidRPr="00CB18A6">
        <w:t>de manera conjunta deberá</w:t>
      </w:r>
      <w:r w:rsidR="00FD1802" w:rsidRPr="00CB18A6">
        <w:t>n</w:t>
      </w:r>
      <w:r w:rsidRPr="00CB18A6">
        <w:t xml:space="preserve"> cumplir las siguientes condiciones:</w:t>
      </w:r>
    </w:p>
    <w:p w14:paraId="1B3A8456" w14:textId="0D05F619" w:rsidR="00F0236A" w:rsidRDefault="003B55B6" w:rsidP="00FD50FE">
      <w:pPr>
        <w:pStyle w:val="Prrafodelista"/>
        <w:numPr>
          <w:ilvl w:val="0"/>
          <w:numId w:val="9"/>
        </w:numPr>
        <w:spacing w:before="120" w:after="0" w:line="240" w:lineRule="auto"/>
        <w:contextualSpacing w:val="0"/>
      </w:pPr>
      <w:r>
        <w:t>Para</w:t>
      </w:r>
      <w:r w:rsidR="004B4F47">
        <w:t xml:space="preserve"> unidades físicas con localización eléctrica específica constituidas por instalaciones RCR, </w:t>
      </w:r>
      <w:r w:rsidR="00245A12">
        <w:t>todas las instalaciones están adscritas a</w:t>
      </w:r>
      <w:r w:rsidR="00670745">
        <w:t xml:space="preserve">l mismo </w:t>
      </w:r>
      <w:r w:rsidR="00245A12">
        <w:t>centro de control de generación y demanda.</w:t>
      </w:r>
      <w:r w:rsidR="00FD50FE">
        <w:t xml:space="preserve"> </w:t>
      </w:r>
    </w:p>
    <w:p w14:paraId="60592D3A" w14:textId="147A5364" w:rsidR="00FD50FE" w:rsidRDefault="00FD50FE" w:rsidP="00FD50FE">
      <w:pPr>
        <w:pStyle w:val="Prrafodelista"/>
        <w:numPr>
          <w:ilvl w:val="0"/>
          <w:numId w:val="9"/>
        </w:numPr>
        <w:spacing w:before="120" w:after="0" w:line="240" w:lineRule="auto"/>
        <w:contextualSpacing w:val="0"/>
      </w:pPr>
      <w:del w:id="52" w:author="Red Eléctrica" w:date="2022-10-25T16:54:00Z">
        <w:r>
          <w:delText xml:space="preserve">Para </w:delText>
        </w:r>
        <w:r w:rsidR="00F0236A">
          <w:delText>unidades físicas con localización eléctrica específica constituidas por instalaciones no RCR, y para unidades físicas sin localización eléctrica específica</w:delText>
        </w:r>
        <w:r>
          <w:delText>, el conjunto de instalaciones intercambia</w:delText>
        </w:r>
      </w:del>
      <w:ins w:id="53" w:author="Red Eléctrica" w:date="2022-10-25T16:54:00Z">
        <w:r w:rsidR="005C2571">
          <w:t xml:space="preserve">Todas las unidades físicas </w:t>
        </w:r>
        <w:r>
          <w:t>intercambia</w:t>
        </w:r>
        <w:r w:rsidR="005C2571">
          <w:t>n</w:t>
        </w:r>
      </w:ins>
      <w:r>
        <w:t xml:space="preserve"> información en tiempo real con el OS a través del mismo centro de control de generación y demanda. </w:t>
      </w:r>
    </w:p>
    <w:p w14:paraId="40F97793" w14:textId="33DDEBC9" w:rsidR="00023EFD" w:rsidRPr="00CB18A6" w:rsidRDefault="00E2336F" w:rsidP="007159AD">
      <w:pPr>
        <w:pStyle w:val="Prrafodelista"/>
        <w:numPr>
          <w:ilvl w:val="0"/>
          <w:numId w:val="9"/>
        </w:numPr>
        <w:spacing w:before="120" w:after="0" w:line="240" w:lineRule="auto"/>
        <w:contextualSpacing w:val="0"/>
      </w:pPr>
      <w:r>
        <w:t xml:space="preserve">El conjunto de unidades físicas </w:t>
      </w:r>
      <w:del w:id="54" w:author="Red Eléctrica" w:date="2022-10-25T16:54:00Z">
        <w:r w:rsidR="00BF4048">
          <w:delText>deberá pertenecer</w:delText>
        </w:r>
      </w:del>
      <w:ins w:id="55" w:author="Red Eléctrica" w:date="2022-10-25T16:54:00Z">
        <w:r w:rsidR="00BF4048">
          <w:t>pertenece</w:t>
        </w:r>
      </w:ins>
      <w:r w:rsidR="00D27A5E">
        <w:t xml:space="preserve"> a la misma unidad de programación.</w:t>
      </w:r>
    </w:p>
    <w:p w14:paraId="3D6D0FF4" w14:textId="3D4E1C01" w:rsidR="00023EFD" w:rsidRPr="004C686C" w:rsidRDefault="00023EFD" w:rsidP="007159AD">
      <w:pPr>
        <w:pStyle w:val="Prrafodelista"/>
        <w:numPr>
          <w:ilvl w:val="0"/>
          <w:numId w:val="9"/>
        </w:numPr>
        <w:spacing w:before="120" w:after="0" w:line="240" w:lineRule="auto"/>
        <w:contextualSpacing w:val="0"/>
      </w:pPr>
      <w:r w:rsidRPr="00CB18A6">
        <w:t xml:space="preserve">La suma en valor absoluto de la </w:t>
      </w:r>
      <w:r w:rsidR="004258D5" w:rsidRPr="00CB18A6">
        <w:t>capacidad máxima de potencia activa</w:t>
      </w:r>
      <w:r w:rsidR="00CC2841" w:rsidRPr="00CB18A6">
        <w:t xml:space="preserve"> </w:t>
      </w:r>
      <w:r w:rsidRPr="00CB18A6">
        <w:t xml:space="preserve">del conjunto de unidades físicas que </w:t>
      </w:r>
      <w:r w:rsidR="00BB3E90">
        <w:t xml:space="preserve">realizan las pruebas de manera conjunta </w:t>
      </w:r>
      <w:del w:id="56" w:author="Red Eléctrica" w:date="2022-10-25T16:54:00Z">
        <w:r w:rsidR="00BF4048">
          <w:delText>deberá ser</w:delText>
        </w:r>
      </w:del>
      <w:ins w:id="57" w:author="Red Eléctrica" w:date="2022-10-25T16:54:00Z">
        <w:r w:rsidR="00BF4048">
          <w:t>es</w:t>
        </w:r>
      </w:ins>
      <w:r w:rsidR="00BF4048">
        <w:t xml:space="preserve"> superior</w:t>
      </w:r>
      <w:r w:rsidRPr="00CB18A6">
        <w:t xml:space="preserve"> a 1 MW </w:t>
      </w:r>
      <w:del w:id="58" w:author="Red Eléctrica" w:date="2022-10-25T16:54:00Z">
        <w:r w:rsidRPr="00CB18A6">
          <w:delText>y no</w:delText>
        </w:r>
        <w:r>
          <w:delText xml:space="preserve"> superior</w:delText>
        </w:r>
      </w:del>
      <w:ins w:id="59" w:author="Red Eléctrica" w:date="2022-10-25T16:54:00Z">
        <w:r w:rsidR="00BF4048">
          <w:t>e inferior o igual</w:t>
        </w:r>
      </w:ins>
      <w:r w:rsidR="00BF4048">
        <w:t xml:space="preserve"> </w:t>
      </w:r>
      <w:r>
        <w:t xml:space="preserve">a </w:t>
      </w:r>
      <w:r w:rsidRPr="004C686C">
        <w:t xml:space="preserve">1.000 MW. </w:t>
      </w:r>
    </w:p>
    <w:p w14:paraId="7D9C648A" w14:textId="36C351DD" w:rsidR="00387F38" w:rsidRPr="007F2040" w:rsidRDefault="000E7767" w:rsidP="000E7767">
      <w:pPr>
        <w:spacing w:before="120" w:after="0" w:line="240" w:lineRule="auto"/>
      </w:pPr>
      <w:r>
        <w:t>(…)</w:t>
      </w:r>
    </w:p>
    <w:p w14:paraId="5511BD79" w14:textId="7D65743B" w:rsidR="00354D94" w:rsidRDefault="00354D94" w:rsidP="005A6A51">
      <w:pPr>
        <w:pStyle w:val="Ttulo2"/>
        <w:spacing w:before="120" w:line="240" w:lineRule="auto"/>
      </w:pPr>
      <w:r>
        <w:t>Condiciones de repetición de pruebas de unidades físicas pertenecientes a unidades de programación previamente habilitadas</w:t>
      </w:r>
      <w:r w:rsidR="00810982">
        <w:t>.</w:t>
      </w:r>
    </w:p>
    <w:p w14:paraId="457E69EA" w14:textId="45A5FD46" w:rsidR="00354D94" w:rsidRPr="00354D94" w:rsidRDefault="000E7767" w:rsidP="005A6A51">
      <w:pPr>
        <w:spacing w:before="120" w:after="0" w:line="240" w:lineRule="auto"/>
      </w:pPr>
      <w:r>
        <w:t>(…)</w:t>
      </w:r>
    </w:p>
    <w:p w14:paraId="1822C6C8" w14:textId="39E1D5D6" w:rsidR="00354D94" w:rsidRDefault="00354D94" w:rsidP="00E13258">
      <w:pPr>
        <w:pStyle w:val="Prrafodelista"/>
        <w:numPr>
          <w:ilvl w:val="0"/>
          <w:numId w:val="9"/>
        </w:numPr>
        <w:spacing w:before="120" w:after="0" w:line="240" w:lineRule="auto"/>
        <w:contextualSpacing w:val="0"/>
      </w:pPr>
      <w:r>
        <w:t>Por</w:t>
      </w:r>
      <w:r w:rsidRPr="00D1430A">
        <w:t xml:space="preserve"> modificaciones de los requisitos técnicos o de disponibilidad, o de los equipos, </w:t>
      </w:r>
      <w:r w:rsidR="00A622FA">
        <w:t xml:space="preserve">de una unidad física habilitada, </w:t>
      </w:r>
      <w:r w:rsidRPr="00D1430A">
        <w:t xml:space="preserve">si estos suponen una variación en la respuesta incompatible con los tiempos de activación del servicio de regulación </w:t>
      </w:r>
      <w:r>
        <w:t>secundaria</w:t>
      </w:r>
      <w:r w:rsidR="00096E3F">
        <w:t>.</w:t>
      </w:r>
      <w:r w:rsidR="00D27A5E">
        <w:t xml:space="preserve"> </w:t>
      </w:r>
      <w:r w:rsidR="00A622FA">
        <w:t>En este caso, solo la unidad física afectada deberá repetir las pruebas si se considera necesario.</w:t>
      </w:r>
      <w:r w:rsidR="00303E71">
        <w:t xml:space="preserve"> </w:t>
      </w:r>
      <w:ins w:id="60" w:author="Red Eléctrica" w:date="2022-10-25T16:54:00Z">
        <w:r w:rsidR="007860FB">
          <w:t>En el caso de hibridaciones, el OS valorará la significatividad del cambio para determinar la necesidad de repetir pruebas.</w:t>
        </w:r>
      </w:ins>
    </w:p>
    <w:p w14:paraId="0DE9889D" w14:textId="78951665" w:rsidR="00354D94" w:rsidRDefault="00354D94" w:rsidP="007159AD">
      <w:pPr>
        <w:pStyle w:val="Prrafodelista"/>
        <w:numPr>
          <w:ilvl w:val="0"/>
          <w:numId w:val="9"/>
        </w:numPr>
        <w:spacing w:before="120" w:after="0" w:line="240" w:lineRule="auto"/>
        <w:contextualSpacing w:val="0"/>
      </w:pPr>
      <w:r>
        <w:t xml:space="preserve">Por variaciones de </w:t>
      </w:r>
      <w:r w:rsidR="00CC2841">
        <w:t xml:space="preserve">la </w:t>
      </w:r>
      <w:r w:rsidR="00CC2841" w:rsidRPr="00CC2841">
        <w:t>potencia activa</w:t>
      </w:r>
      <w:r w:rsidR="00CC2841">
        <w:t xml:space="preserve"> </w:t>
      </w:r>
      <w:r w:rsidR="00FB0762">
        <w:t>habilitada</w:t>
      </w:r>
      <w:r w:rsidR="008752E5">
        <w:t xml:space="preserve"> </w:t>
      </w:r>
      <w:r>
        <w:t xml:space="preserve">de la unidad de programación, incluyendo la inclusión o exclusión de unidades físicas de la misma </w:t>
      </w:r>
      <w:del w:id="61" w:author="Red Eléctrica" w:date="2022-10-25T16:54:00Z">
        <w:r>
          <w:delText>si:</w:delText>
        </w:r>
      </w:del>
      <w:ins w:id="62" w:author="Red Eléctrica" w:date="2022-10-25T16:54:00Z">
        <w:r w:rsidR="005C2571">
          <w:t xml:space="preserve">y ampliaciones de potencia resultantes de la hibridación de instalaciones que formen parte de unidades físicas ya habilitadas </w:t>
        </w:r>
        <w:r>
          <w:t>si:</w:t>
        </w:r>
      </w:ins>
    </w:p>
    <w:p w14:paraId="70859651" w14:textId="4F51164D" w:rsidR="006B2D66" w:rsidRDefault="000E7767" w:rsidP="000E7767">
      <w:pPr>
        <w:spacing w:before="120" w:after="0" w:line="240" w:lineRule="auto"/>
      </w:pPr>
      <w:r>
        <w:lastRenderedPageBreak/>
        <w:t>(…)</w:t>
      </w:r>
    </w:p>
    <w:p w14:paraId="51DEFFC7" w14:textId="6476B773" w:rsidR="0015503D" w:rsidRDefault="008C792B" w:rsidP="009911F9">
      <w:pPr>
        <w:pStyle w:val="Ttulo1"/>
      </w:pPr>
      <w:r w:rsidRPr="00BF049C">
        <w:t>P</w:t>
      </w:r>
      <w:r w:rsidR="00832E2C" w:rsidRPr="00BF049C">
        <w:t xml:space="preserve">ruebas </w:t>
      </w:r>
      <w:r w:rsidR="00CD6B1E">
        <w:t>para la participación activa en el</w:t>
      </w:r>
      <w:r w:rsidR="003F5D67" w:rsidRPr="00BF049C">
        <w:t xml:space="preserve"> servicio de regulación terciaria y </w:t>
      </w:r>
      <w:r w:rsidR="00DA0BBC" w:rsidRPr="00BF049C">
        <w:t xml:space="preserve">en el proceso de activación de energías de balance </w:t>
      </w:r>
      <w:r w:rsidR="0049692D">
        <w:t>procedentes de reservas de sustitución</w:t>
      </w:r>
      <w:r w:rsidR="00DA0BBC" w:rsidRPr="00BF049C">
        <w:t xml:space="preserve"> RR</w:t>
      </w:r>
    </w:p>
    <w:p w14:paraId="07EDD88E" w14:textId="0BB47C21" w:rsidR="00C878E9" w:rsidRDefault="0015503D" w:rsidP="005A6A51">
      <w:pPr>
        <w:pStyle w:val="Ttulo2"/>
        <w:spacing w:before="120" w:line="240" w:lineRule="auto"/>
      </w:pPr>
      <w:r>
        <w:t>Consideraciones generales</w:t>
      </w:r>
    </w:p>
    <w:p w14:paraId="3D91C145" w14:textId="0D968F46" w:rsidR="00ED3655" w:rsidRDefault="000E7767" w:rsidP="005A6A51">
      <w:pPr>
        <w:spacing w:before="120" w:after="0" w:line="240" w:lineRule="auto"/>
        <w:rPr>
          <w:szCs w:val="22"/>
        </w:rPr>
      </w:pPr>
      <w:r>
        <w:rPr>
          <w:szCs w:val="22"/>
        </w:rPr>
        <w:t>(…)</w:t>
      </w:r>
    </w:p>
    <w:p w14:paraId="3FEEB6D5" w14:textId="49584798" w:rsidR="00C878E9" w:rsidRPr="004C686C" w:rsidDel="00612ABB" w:rsidRDefault="00C878E9" w:rsidP="005A6A51">
      <w:pPr>
        <w:spacing w:before="120" w:after="0" w:line="240" w:lineRule="auto"/>
        <w:rPr>
          <w:szCs w:val="22"/>
        </w:rPr>
      </w:pPr>
      <w:r w:rsidRPr="004C686C">
        <w:rPr>
          <w:szCs w:val="22"/>
        </w:rPr>
        <w:t>El O</w:t>
      </w:r>
      <w:r w:rsidR="00ED3655">
        <w:rPr>
          <w:szCs w:val="22"/>
        </w:rPr>
        <w:t xml:space="preserve">S </w:t>
      </w:r>
      <w:r w:rsidRPr="004C686C">
        <w:rPr>
          <w:szCs w:val="22"/>
        </w:rPr>
        <w:t>utilizará las telemedidas en tiempo real de las entregas o tomas de energía, según corresponda, de la unidad física para verificar la correcta realización de las pruebas</w:t>
      </w:r>
      <w:r>
        <w:rPr>
          <w:szCs w:val="22"/>
        </w:rPr>
        <w:t xml:space="preserve"> y validar los valores obtenidos</w:t>
      </w:r>
      <w:r w:rsidRPr="004C686C">
        <w:rPr>
          <w:szCs w:val="22"/>
        </w:rPr>
        <w:t>.</w:t>
      </w:r>
      <w:r w:rsidR="00CD6B1E">
        <w:rPr>
          <w:szCs w:val="22"/>
        </w:rPr>
        <w:t xml:space="preserve"> </w:t>
      </w:r>
      <w:del w:id="63" w:author="Red Eléctrica" w:date="2022-10-25T16:54:00Z">
        <w:r w:rsidR="00CD6B1E">
          <w:delText xml:space="preserve">Hasta que se adapte el procedimiento de operación por el que se define el intercambio de información con el Operador del Sistema (PO 9) a lo dispuesto en las propuestas de implementación nacional de los artículos 40.5 y 40.6 del Reglamento (UE) 2017/1485 de la Comisión, de 2 de agosto de 2017, </w:delText>
        </w:r>
        <w:r w:rsidR="00CD6B1E" w:rsidRPr="00CD6B1E">
          <w:delText>y a la normativa pendiente de desarrollo por la que se establezcan</w:delText>
        </w:r>
      </w:del>
      <w:ins w:id="64" w:author="Red Eléctrica" w:date="2022-10-25T16:54:00Z">
        <w:r w:rsidR="005A1254">
          <w:t>Hasta que se establezcan en la normativa</w:t>
        </w:r>
      </w:ins>
      <w:r w:rsidR="005A1254">
        <w:t xml:space="preserve"> </w:t>
      </w:r>
      <w:r w:rsidR="00CD6B1E" w:rsidRPr="00CD6B1E">
        <w:t>los requisitos de intercambio de información de las instalaciones de almacenamiento</w:t>
      </w:r>
      <w:r w:rsidR="00CD6B1E">
        <w:t xml:space="preserve"> con el OS</w:t>
      </w:r>
      <w:r w:rsidR="00CD6B1E" w:rsidRPr="00CD6B1E">
        <w:t>,</w:t>
      </w:r>
      <w:r w:rsidR="00CD6B1E">
        <w:t xml:space="preserve"> el OS podrá realizar las verificaciones que estime conveniente y estén a su alcance para asegurar que las telemedidas de las instalaciones de </w:t>
      </w:r>
      <w:del w:id="65" w:author="Red Eléctrica" w:date="2022-10-25T16:54:00Z">
        <w:r w:rsidR="00CD6B1E">
          <w:delText xml:space="preserve">demanda y </w:delText>
        </w:r>
      </w:del>
      <w:r w:rsidR="00CD6B1E">
        <w:t>almacenamiento corresponden con el perfil de las producciones o consumos realmente realizados.</w:t>
      </w:r>
    </w:p>
    <w:p w14:paraId="6DE21E8B" w14:textId="00FE94CD" w:rsidR="007E7E64" w:rsidRPr="00BF049C" w:rsidRDefault="000E7767" w:rsidP="005A6A51">
      <w:pPr>
        <w:spacing w:before="120" w:after="0" w:line="240" w:lineRule="auto"/>
        <w:rPr>
          <w:szCs w:val="22"/>
        </w:rPr>
      </w:pPr>
      <w:r>
        <w:t>(…)</w:t>
      </w:r>
    </w:p>
    <w:p w14:paraId="43E8D582" w14:textId="4DA2BF6B" w:rsidR="00C878E9" w:rsidRPr="00DA0BBC" w:rsidRDefault="00C878E9" w:rsidP="005A6A51">
      <w:pPr>
        <w:spacing w:before="120" w:after="0" w:line="240" w:lineRule="auto"/>
        <w:rPr>
          <w:szCs w:val="22"/>
        </w:rPr>
      </w:pPr>
      <w:r w:rsidRPr="00DA0BBC">
        <w:rPr>
          <w:szCs w:val="22"/>
        </w:rPr>
        <w:t>En el caso de las unidades f</w:t>
      </w:r>
      <w:r w:rsidRPr="00DA0BBC">
        <w:rPr>
          <w:rFonts w:hint="eastAsia"/>
          <w:szCs w:val="22"/>
        </w:rPr>
        <w:t>í</w:t>
      </w:r>
      <w:r w:rsidRPr="00DA0BBC">
        <w:rPr>
          <w:szCs w:val="22"/>
        </w:rPr>
        <w:t xml:space="preserve">sicas </w:t>
      </w:r>
      <w:ins w:id="66" w:author="Red Eléctrica" w:date="2022-10-25T16:54:00Z">
        <w:r w:rsidR="00002C76">
          <w:rPr>
            <w:szCs w:val="22"/>
          </w:rPr>
          <w:t xml:space="preserve">constituidas por instalaciones </w:t>
        </w:r>
      </w:ins>
      <w:r w:rsidRPr="00DA0BBC">
        <w:rPr>
          <w:szCs w:val="22"/>
        </w:rPr>
        <w:t>clasificadas dentro del grupo a. del art</w:t>
      </w:r>
      <w:r w:rsidRPr="00DA0BBC">
        <w:rPr>
          <w:rFonts w:hint="eastAsia"/>
          <w:szCs w:val="22"/>
        </w:rPr>
        <w:t>í</w:t>
      </w:r>
      <w:r w:rsidRPr="00DA0BBC">
        <w:rPr>
          <w:szCs w:val="22"/>
        </w:rPr>
        <w:t>culo 2 del Real Decreto 413/2014, de 6 de junio, la provisi</w:t>
      </w:r>
      <w:r w:rsidRPr="00DA0BBC">
        <w:rPr>
          <w:rFonts w:hint="eastAsia"/>
          <w:szCs w:val="22"/>
        </w:rPr>
        <w:t>ó</w:t>
      </w:r>
      <w:r w:rsidRPr="00DA0BBC">
        <w:rPr>
          <w:szCs w:val="22"/>
        </w:rPr>
        <w:t>n de los servicios de regulaci</w:t>
      </w:r>
      <w:r w:rsidRPr="00DA0BBC">
        <w:rPr>
          <w:rFonts w:hint="eastAsia"/>
          <w:szCs w:val="22"/>
        </w:rPr>
        <w:t>ó</w:t>
      </w:r>
      <w:r w:rsidRPr="00DA0BBC">
        <w:rPr>
          <w:szCs w:val="22"/>
        </w:rPr>
        <w:t xml:space="preserve">n terciaria y de </w:t>
      </w:r>
      <w:r>
        <w:rPr>
          <w:szCs w:val="22"/>
        </w:rPr>
        <w:t>reservas de sustitución</w:t>
      </w:r>
      <w:r w:rsidRPr="00DA0BBC">
        <w:rPr>
          <w:szCs w:val="22"/>
        </w:rPr>
        <w:t xml:space="preserve"> se deber</w:t>
      </w:r>
      <w:r w:rsidRPr="00DA0BBC">
        <w:rPr>
          <w:rFonts w:hint="eastAsia"/>
          <w:szCs w:val="22"/>
        </w:rPr>
        <w:t>á</w:t>
      </w:r>
      <w:r w:rsidRPr="00DA0BBC">
        <w:rPr>
          <w:szCs w:val="22"/>
        </w:rPr>
        <w:t xml:space="preserve"> realizar mediante la variaci</w:t>
      </w:r>
      <w:r w:rsidRPr="00DA0BBC">
        <w:rPr>
          <w:rFonts w:hint="eastAsia"/>
          <w:szCs w:val="22"/>
        </w:rPr>
        <w:t>ó</w:t>
      </w:r>
      <w:r w:rsidRPr="00DA0BBC">
        <w:rPr>
          <w:szCs w:val="22"/>
        </w:rPr>
        <w:t>n de la generaci</w:t>
      </w:r>
      <w:r w:rsidRPr="00DA0BBC">
        <w:rPr>
          <w:rFonts w:hint="eastAsia"/>
          <w:szCs w:val="22"/>
        </w:rPr>
        <w:t>ó</w:t>
      </w:r>
      <w:r w:rsidRPr="00DA0BBC">
        <w:rPr>
          <w:szCs w:val="22"/>
        </w:rPr>
        <w:t>n neta de la instalaci</w:t>
      </w:r>
      <w:r w:rsidRPr="00DA0BBC">
        <w:rPr>
          <w:rFonts w:hint="eastAsia"/>
          <w:szCs w:val="22"/>
        </w:rPr>
        <w:t>ó</w:t>
      </w:r>
      <w:r w:rsidRPr="00DA0BBC">
        <w:rPr>
          <w:szCs w:val="22"/>
        </w:rPr>
        <w:t>n, para alcanzar el nuevo valor de</w:t>
      </w:r>
      <w:r>
        <w:rPr>
          <w:szCs w:val="22"/>
        </w:rPr>
        <w:t xml:space="preserve"> potencia solicitado durante las pruebas, criterio que será aplicado de la misma forma tras la habilitación de la unidad física como proveedora de dichos servicios.</w:t>
      </w:r>
    </w:p>
    <w:p w14:paraId="26D81697" w14:textId="77777777" w:rsidR="00C878E9" w:rsidRPr="00A03939" w:rsidRDefault="00C878E9" w:rsidP="005A6A51">
      <w:pPr>
        <w:spacing w:before="120" w:after="0" w:line="240" w:lineRule="auto"/>
        <w:rPr>
          <w:rFonts w:eastAsia="Arial Unicode MS"/>
          <w:szCs w:val="22"/>
          <w:lang w:val="es-ES"/>
        </w:rPr>
      </w:pPr>
      <w:r>
        <w:rPr>
          <w:rFonts w:eastAsia="Arial Unicode MS"/>
          <w:szCs w:val="22"/>
          <w:lang w:val="es-ES"/>
        </w:rPr>
        <w:t>A efectos de este procedimiento, se considerará como potencia máxima de la unidad física que solicite realizar las pruebas:</w:t>
      </w:r>
    </w:p>
    <w:p w14:paraId="4AE762E4" w14:textId="0A6E7AE3" w:rsidR="00C878E9" w:rsidRDefault="00C878E9" w:rsidP="007159AD">
      <w:pPr>
        <w:pStyle w:val="Prrafodelista"/>
        <w:numPr>
          <w:ilvl w:val="0"/>
          <w:numId w:val="9"/>
        </w:numPr>
        <w:spacing w:before="120" w:after="0" w:line="240" w:lineRule="auto"/>
        <w:contextualSpacing w:val="0"/>
      </w:pPr>
      <w:r>
        <w:t>En el caso de unidades físicas asociadas a</w:t>
      </w:r>
      <w:r w:rsidRPr="000A692B">
        <w:t xml:space="preserve"> instalaciones</w:t>
      </w:r>
      <w:r>
        <w:t xml:space="preserve"> de producción</w:t>
      </w:r>
      <w:r w:rsidRPr="000A692B">
        <w:t xml:space="preserve"> incluidas dentro de los grupos b.1, b.2, b.3, b.4 y b.5 del art</w:t>
      </w:r>
      <w:r w:rsidRPr="000A692B">
        <w:rPr>
          <w:rFonts w:hint="eastAsia"/>
        </w:rPr>
        <w:t>í</w:t>
      </w:r>
      <w:r w:rsidRPr="000A692B">
        <w:t xml:space="preserve">culo 2 del Real Decreto 413/2014, </w:t>
      </w:r>
      <w:r>
        <w:t xml:space="preserve">de 6 de junio, </w:t>
      </w:r>
      <w:ins w:id="67" w:author="Red Eléctrica" w:date="2022-10-25T16:54:00Z">
        <w:r w:rsidR="00002C76">
          <w:t xml:space="preserve">o a </w:t>
        </w:r>
        <w:r w:rsidR="009F12A1">
          <w:t>hibridaciones</w:t>
        </w:r>
        <w:r w:rsidR="00002C76">
          <w:t xml:space="preserve"> que incorporen módulos de este tipo, </w:t>
        </w:r>
      </w:ins>
      <w:r>
        <w:t xml:space="preserve">la considerada </w:t>
      </w:r>
      <w:r w:rsidRPr="000A692B">
        <w:t>teniendo en cuenta el recurso de energ</w:t>
      </w:r>
      <w:r w:rsidRPr="000A692B">
        <w:rPr>
          <w:rFonts w:hint="eastAsia"/>
        </w:rPr>
        <w:t>í</w:t>
      </w:r>
      <w:r w:rsidRPr="000A692B">
        <w:t>a primaria disponible en las condiciones de realizaci</w:t>
      </w:r>
      <w:r w:rsidRPr="000A692B">
        <w:rPr>
          <w:rFonts w:hint="eastAsia"/>
        </w:rPr>
        <w:t>ó</w:t>
      </w:r>
      <w:r w:rsidRPr="000A692B">
        <w:t xml:space="preserve">n de la prueba. Esta potencia </w:t>
      </w:r>
      <w:r w:rsidR="00027D54">
        <w:t>máxima</w:t>
      </w:r>
      <w:r w:rsidR="0044019B">
        <w:t xml:space="preserve"> </w:t>
      </w:r>
      <w:r w:rsidRPr="000A692B">
        <w:t>ser</w:t>
      </w:r>
      <w:r w:rsidRPr="000A692B">
        <w:rPr>
          <w:rFonts w:hint="eastAsia"/>
        </w:rPr>
        <w:t>á</w:t>
      </w:r>
      <w:r w:rsidRPr="000A692B">
        <w:t xml:space="preserve"> la potencia m</w:t>
      </w:r>
      <w:r w:rsidRPr="000A692B">
        <w:rPr>
          <w:rFonts w:hint="eastAsia"/>
        </w:rPr>
        <w:t>á</w:t>
      </w:r>
      <w:r w:rsidRPr="000A692B">
        <w:t>xima producible declarada al OS</w:t>
      </w:r>
      <w:r>
        <w:t xml:space="preserve">. </w:t>
      </w:r>
      <w:r w:rsidRPr="000A692B">
        <w:t xml:space="preserve">Para el resto de </w:t>
      </w:r>
      <w:r>
        <w:t xml:space="preserve">unidades físicas asociadas a </w:t>
      </w:r>
      <w:r w:rsidRPr="000A692B">
        <w:t>instalaciones de producci</w:t>
      </w:r>
      <w:r w:rsidRPr="000A692B">
        <w:rPr>
          <w:rFonts w:hint="eastAsia"/>
        </w:rPr>
        <w:t>ó</w:t>
      </w:r>
      <w:r w:rsidRPr="000A692B">
        <w:t>n de energ</w:t>
      </w:r>
      <w:r w:rsidRPr="000A692B">
        <w:rPr>
          <w:rFonts w:hint="eastAsia"/>
        </w:rPr>
        <w:t>í</w:t>
      </w:r>
      <w:r w:rsidRPr="000A692B">
        <w:t>a el</w:t>
      </w:r>
      <w:r w:rsidRPr="000A692B">
        <w:rPr>
          <w:rFonts w:hint="eastAsia"/>
        </w:rPr>
        <w:t>é</w:t>
      </w:r>
      <w:r w:rsidRPr="000A692B">
        <w:t>ctrica a partir de fuentes de energ</w:t>
      </w:r>
      <w:r w:rsidRPr="000A692B">
        <w:rPr>
          <w:rFonts w:hint="eastAsia"/>
        </w:rPr>
        <w:t>í</w:t>
      </w:r>
      <w:r w:rsidRPr="000A692B">
        <w:t>a renovables, cogeneraci</w:t>
      </w:r>
      <w:r w:rsidRPr="000A692B">
        <w:rPr>
          <w:rFonts w:hint="eastAsia"/>
        </w:rPr>
        <w:t>ó</w:t>
      </w:r>
      <w:r w:rsidRPr="000A692B">
        <w:t>n y residuos</w:t>
      </w:r>
      <w:r>
        <w:t>,</w:t>
      </w:r>
      <w:r w:rsidRPr="000A692B">
        <w:t xml:space="preserve"> </w:t>
      </w:r>
      <w:r w:rsidR="00E77534" w:rsidRPr="00E77534">
        <w:t xml:space="preserve">el valor de </w:t>
      </w:r>
      <w:r w:rsidR="00D26CDC">
        <w:t>capacidad máxima</w:t>
      </w:r>
      <w:r w:rsidR="00D26CDC" w:rsidRPr="00E77534">
        <w:t xml:space="preserve"> </w:t>
      </w:r>
      <w:r w:rsidR="00E77534" w:rsidRPr="00E77534">
        <w:t>por el que se ha concedido el permiso de acceso y conexión a la red</w:t>
      </w:r>
      <w:r>
        <w:t>.</w:t>
      </w:r>
    </w:p>
    <w:p w14:paraId="4B6D0E83" w14:textId="277BE1C4" w:rsidR="000E7767" w:rsidRPr="004C686C" w:rsidRDefault="000E7767" w:rsidP="007159AD">
      <w:pPr>
        <w:pStyle w:val="Prrafodelista"/>
        <w:numPr>
          <w:ilvl w:val="0"/>
          <w:numId w:val="9"/>
        </w:numPr>
        <w:spacing w:before="120" w:after="0" w:line="240" w:lineRule="auto"/>
        <w:contextualSpacing w:val="0"/>
      </w:pPr>
      <w:r>
        <w:t>(…)</w:t>
      </w:r>
    </w:p>
    <w:p w14:paraId="7BAFEF28" w14:textId="55FA9D39" w:rsidR="003474B8" w:rsidRDefault="000E7767" w:rsidP="005A6A51">
      <w:pPr>
        <w:spacing w:before="120" w:after="0" w:line="240" w:lineRule="auto"/>
      </w:pPr>
      <w:r>
        <w:t>(…)</w:t>
      </w:r>
    </w:p>
    <w:p w14:paraId="35F47C13" w14:textId="5ABF6D7B" w:rsidR="00C878E9" w:rsidRPr="004C686C" w:rsidRDefault="00C878E9" w:rsidP="005A6A51">
      <w:pPr>
        <w:spacing w:before="120" w:after="0" w:line="240" w:lineRule="auto"/>
      </w:pPr>
      <w:r w:rsidRPr="004C686C">
        <w:t>A efectos de este procedimiento, se considerará como potencia mínima de la unidad física que solicite realizar las pruebas</w:t>
      </w:r>
      <w:del w:id="68" w:author="Red Eléctrica" w:date="2022-10-25T16:54:00Z">
        <w:r w:rsidRPr="004C686C">
          <w:delText>:</w:delText>
        </w:r>
      </w:del>
      <w:ins w:id="69" w:author="Red Eléctrica" w:date="2022-10-25T16:54:00Z">
        <w:r w:rsidR="000D79DF">
          <w:t xml:space="preserve"> </w:t>
        </w:r>
        <w:r w:rsidR="00457071">
          <w:t>e</w:t>
        </w:r>
        <w:r w:rsidR="007B3F9D">
          <w:t xml:space="preserve">l valor declarado al OS previa realización de las pruebas, que deberá ser coherente con </w:t>
        </w:r>
        <w:r w:rsidR="000D79DF">
          <w:t xml:space="preserve">el valor de mínimo técnico de </w:t>
        </w:r>
        <w:r w:rsidR="00C3031A">
          <w:t>las instalaciones que la conform</w:t>
        </w:r>
        <w:r w:rsidR="00D90B37">
          <w:t>a</w:t>
        </w:r>
        <w:r w:rsidR="00C3031A">
          <w:t>n</w:t>
        </w:r>
        <w:r w:rsidR="00AE3BE3">
          <w:t>, en caso de existir dicho valor</w:t>
        </w:r>
        <w:r w:rsidR="00D90B37">
          <w:t>.</w:t>
        </w:r>
      </w:ins>
    </w:p>
    <w:p w14:paraId="7CD7EAA9" w14:textId="77777777" w:rsidR="00002C76" w:rsidRPr="00B376ED" w:rsidRDefault="00C878E9" w:rsidP="007159AD">
      <w:pPr>
        <w:pStyle w:val="Prrafodelista"/>
        <w:numPr>
          <w:ilvl w:val="0"/>
          <w:numId w:val="9"/>
        </w:numPr>
        <w:spacing w:before="120" w:after="0" w:line="240" w:lineRule="auto"/>
        <w:contextualSpacing w:val="0"/>
        <w:rPr>
          <w:del w:id="70" w:author="Red Eléctrica" w:date="2022-10-25T16:54:00Z"/>
        </w:rPr>
      </w:pPr>
      <w:del w:id="71" w:author="Red Eléctrica" w:date="2022-10-25T16:54:00Z">
        <w:r w:rsidRPr="004C686C">
          <w:delText>En el caso de unidades físicas asociadas a instalaciones de producción de tecnología térmica, el valor de mínimo técnico declarado al Operador del Sistema en virtud de lo establecido en la normativa vigente.</w:delText>
        </w:r>
      </w:del>
    </w:p>
    <w:p w14:paraId="02525394" w14:textId="77777777" w:rsidR="00C878E9" w:rsidRPr="004C686C" w:rsidRDefault="00C878E9" w:rsidP="007159AD">
      <w:pPr>
        <w:pStyle w:val="Prrafodelista"/>
        <w:numPr>
          <w:ilvl w:val="0"/>
          <w:numId w:val="9"/>
        </w:numPr>
        <w:spacing w:before="120" w:after="0" w:line="240" w:lineRule="auto"/>
        <w:contextualSpacing w:val="0"/>
        <w:rPr>
          <w:del w:id="72" w:author="Red Eléctrica" w:date="2022-10-25T16:54:00Z"/>
        </w:rPr>
      </w:pPr>
      <w:del w:id="73" w:author="Red Eléctrica" w:date="2022-10-25T16:54:00Z">
        <w:r w:rsidRPr="004C686C">
          <w:delText xml:space="preserve">En el caso de unidades físicas asociadas a instalaciones de demanda, la declarada al OS previa realización de las pruebas, que deberá ser coherente con el punto de </w:delText>
        </w:r>
        <w:r w:rsidRPr="004C686C">
          <w:lastRenderedPageBreak/>
          <w:delText>funcionamiento de la instalación y con la potencia con la que el sujeto titular desee habilitarse.</w:delText>
        </w:r>
      </w:del>
    </w:p>
    <w:p w14:paraId="2B5D03BF" w14:textId="77777777" w:rsidR="00C878E9" w:rsidRPr="004C686C" w:rsidRDefault="00C878E9" w:rsidP="007159AD">
      <w:pPr>
        <w:pStyle w:val="Prrafodelista"/>
        <w:numPr>
          <w:ilvl w:val="0"/>
          <w:numId w:val="9"/>
        </w:numPr>
        <w:spacing w:before="120" w:after="0" w:line="240" w:lineRule="auto"/>
        <w:contextualSpacing w:val="0"/>
        <w:rPr>
          <w:del w:id="74" w:author="Red Eléctrica" w:date="2022-10-25T16:54:00Z"/>
        </w:rPr>
      </w:pPr>
      <w:del w:id="75" w:author="Red Eléctrica" w:date="2022-10-25T16:54:00Z">
        <w:r w:rsidRPr="004C686C">
          <w:delText xml:space="preserve">En el caso de unidades físicas asociadas a instalaciones de almacenamiento y de instalaciones no incluidas en puntos anteriores, se considerará una potencia mínima de valor </w:delText>
        </w:r>
        <w:r w:rsidR="00214AE8">
          <w:delText>cero</w:delText>
        </w:r>
        <w:r w:rsidRPr="004C686C">
          <w:delText>.</w:delText>
        </w:r>
      </w:del>
    </w:p>
    <w:p w14:paraId="755D5141" w14:textId="1F8B6E8A" w:rsidR="00C878E9" w:rsidRDefault="00C878E9" w:rsidP="005A6A51">
      <w:pPr>
        <w:spacing w:before="120" w:after="0" w:line="240" w:lineRule="auto"/>
      </w:pPr>
      <w:r w:rsidRPr="004C686C">
        <w:t>Cuando las pruebas las realice un</w:t>
      </w:r>
      <w:r w:rsidR="004E6EB9">
        <w:t xml:space="preserve"> conjunto </w:t>
      </w:r>
      <w:r w:rsidRPr="004C686C">
        <w:t xml:space="preserve">de unidades físicas, se entenderá como potencia máxima la suma de las potencias máximas de cada una de las unidades físicas que conforman </w:t>
      </w:r>
      <w:r w:rsidR="004E6EB9">
        <w:t>el conjunto</w:t>
      </w:r>
      <w:r w:rsidRPr="004C686C">
        <w:t xml:space="preserve">. Del mismo modo, se entenderá como potencia mínima la suma de las potencias mínimas de cada una de las unidades físicas que conforman </w:t>
      </w:r>
      <w:r w:rsidR="004E6EB9">
        <w:t>el conjunto</w:t>
      </w:r>
      <w:r w:rsidRPr="004C686C">
        <w:t>.</w:t>
      </w:r>
    </w:p>
    <w:p w14:paraId="63AEC9A0" w14:textId="36A8C7A1" w:rsidR="008C792B" w:rsidRPr="004C686C" w:rsidRDefault="008C792B" w:rsidP="005A6A51">
      <w:pPr>
        <w:pStyle w:val="Ttulo2"/>
        <w:spacing w:before="120" w:line="240" w:lineRule="auto"/>
      </w:pPr>
      <w:r>
        <w:t>R</w:t>
      </w:r>
      <w:r w:rsidR="00246CB4">
        <w:t xml:space="preserve">equisitos previos a la realización de las pruebas </w:t>
      </w:r>
      <w:r w:rsidR="002D4590">
        <w:t>para la participación en los servicios de regulación terciaria y provisión de reservas de sustitución</w:t>
      </w:r>
      <w:r w:rsidR="00C878E9">
        <w:t xml:space="preserve"> (RR)</w:t>
      </w:r>
      <w:r w:rsidR="002D4590">
        <w:t>.</w:t>
      </w:r>
    </w:p>
    <w:p w14:paraId="66E16545" w14:textId="77777777" w:rsidR="00C67CD4" w:rsidRDefault="002D4590" w:rsidP="005A6A51">
      <w:pPr>
        <w:spacing w:before="120" w:after="0" w:line="240" w:lineRule="auto"/>
      </w:pPr>
      <w:r>
        <w:t xml:space="preserve">Con carácter previo a la realización de las pruebas para la participación en los servicios de regulación terciaria y provisión de reservas de sustitución, el </w:t>
      </w:r>
      <w:r w:rsidR="00C878E9">
        <w:t>OS</w:t>
      </w:r>
      <w:r>
        <w:t xml:space="preserve"> verificará que</w:t>
      </w:r>
      <w:r w:rsidR="00C67CD4">
        <w:t>:</w:t>
      </w:r>
    </w:p>
    <w:p w14:paraId="67E7205D" w14:textId="1D177D9C" w:rsidR="00C878E9" w:rsidRDefault="002D4590" w:rsidP="00C67CD4">
      <w:pPr>
        <w:pStyle w:val="Prrafodelista"/>
        <w:numPr>
          <w:ilvl w:val="0"/>
          <w:numId w:val="9"/>
        </w:numPr>
        <w:spacing w:before="120" w:after="0" w:line="240" w:lineRule="auto"/>
        <w:contextualSpacing w:val="0"/>
      </w:pPr>
      <w:r>
        <w:t xml:space="preserve">la unidad física cumple con los requisitos </w:t>
      </w:r>
      <w:del w:id="76" w:author="Red Eléctrica" w:date="2022-10-25T16:54:00Z">
        <w:r>
          <w:delText>recogidos</w:delText>
        </w:r>
      </w:del>
      <w:ins w:id="77" w:author="Red Eléctrica" w:date="2022-10-25T16:54:00Z">
        <w:r w:rsidR="00BB0A00">
          <w:t>establecido</w:t>
        </w:r>
        <w:r w:rsidR="00DF4EA9">
          <w:t>s</w:t>
        </w:r>
      </w:ins>
      <w:r w:rsidR="00BB0A00">
        <w:t xml:space="preserve"> </w:t>
      </w:r>
      <w:r w:rsidR="0068485D">
        <w:t xml:space="preserve">en </w:t>
      </w:r>
      <w:del w:id="78" w:author="Red Eléctrica" w:date="2022-10-25T16:54:00Z">
        <w:r>
          <w:delText xml:space="preserve">el Artículo 9 de </w:delText>
        </w:r>
      </w:del>
      <w:r w:rsidR="0068485D">
        <w:t xml:space="preserve">la Resolución de </w:t>
      </w:r>
      <w:del w:id="79" w:author="Red Eléctrica" w:date="2022-10-25T16:54:00Z">
        <w:r>
          <w:delText xml:space="preserve">11 de diciembre de 2019, de </w:delText>
        </w:r>
      </w:del>
      <w:r w:rsidR="0068485D">
        <w:t xml:space="preserve">la </w:t>
      </w:r>
      <w:del w:id="80" w:author="Red Eléctrica" w:date="2022-10-25T16:54:00Z">
        <w:r>
          <w:delText>Comisión Nacional de los Mercados y la Competencia,</w:delText>
        </w:r>
      </w:del>
      <w:ins w:id="81" w:author="Red Eléctrica" w:date="2022-10-25T16:54:00Z">
        <w:r w:rsidR="0068485D">
          <w:t>CNMC</w:t>
        </w:r>
      </w:ins>
      <w:r>
        <w:t xml:space="preserve"> por la que se aprueban las condiciones relativas al balance para los proveedores de servicios de balance y los sujetos de liquidación responsables del balance en el sistema eléctrico peninsular español. </w:t>
      </w:r>
    </w:p>
    <w:p w14:paraId="361536BB" w14:textId="720921C8" w:rsidR="00C67CD4" w:rsidRDefault="005568E9" w:rsidP="005568E9">
      <w:pPr>
        <w:pStyle w:val="Prrafodelista"/>
        <w:numPr>
          <w:ilvl w:val="0"/>
          <w:numId w:val="9"/>
        </w:numPr>
        <w:spacing w:before="120" w:after="0" w:line="240" w:lineRule="auto"/>
        <w:contextualSpacing w:val="0"/>
      </w:pPr>
      <w:r>
        <w:t>en el caso de unidades físicas constituidas por un conjunto de instalaciones, la unidad física cumple con los requisitos de estructuración de unidades físicas establecidos en el Anexo II del PO 3.1.</w:t>
      </w:r>
    </w:p>
    <w:p w14:paraId="0BA1A38F" w14:textId="293A9E45" w:rsidR="003474B8" w:rsidRDefault="003474B8" w:rsidP="003474B8">
      <w:pPr>
        <w:pStyle w:val="Prrafodelista"/>
        <w:numPr>
          <w:ilvl w:val="0"/>
          <w:numId w:val="9"/>
        </w:numPr>
        <w:spacing w:before="120" w:after="0" w:line="240" w:lineRule="auto"/>
        <w:contextualSpacing w:val="0"/>
      </w:pPr>
      <w:r>
        <w:t>en el caso de unidades físicas</w:t>
      </w:r>
      <w:r w:rsidR="0071661D">
        <w:t xml:space="preserve"> </w:t>
      </w:r>
      <w:del w:id="82" w:author="Red Eléctrica" w:date="2022-10-25T16:54:00Z">
        <w:r>
          <w:delText>constituidas por</w:delText>
        </w:r>
      </w:del>
      <w:ins w:id="83" w:author="Red Eléctrica" w:date="2022-10-25T16:54:00Z">
        <w:r w:rsidR="000061AF">
          <w:t>que integren</w:t>
        </w:r>
      </w:ins>
      <w:r>
        <w:t xml:space="preserve"> </w:t>
      </w:r>
      <w:r w:rsidR="000061AF">
        <w:t>instalaciones renovables</w:t>
      </w:r>
      <w:r>
        <w:t>, de cogeneración o residuos,</w:t>
      </w:r>
      <w:r w:rsidR="000061AF">
        <w:t xml:space="preserve"> </w:t>
      </w:r>
      <w:ins w:id="84" w:author="Red Eléctrica" w:date="2022-10-25T16:54:00Z">
        <w:r w:rsidR="000061AF">
          <w:t>o módulos de este tipo</w:t>
        </w:r>
        <w:r w:rsidR="0071661D">
          <w:t>,</w:t>
        </w:r>
        <w:r w:rsidR="000061AF">
          <w:t xml:space="preserve"> en el caso de </w:t>
        </w:r>
        <w:r w:rsidR="009F12A1">
          <w:t>hibridaciones</w:t>
        </w:r>
        <w:r w:rsidR="000061AF">
          <w:t>,</w:t>
        </w:r>
        <w:r>
          <w:t xml:space="preserve"> </w:t>
        </w:r>
      </w:ins>
      <w:r>
        <w:t>dichas instalaciones</w:t>
      </w:r>
      <w:r w:rsidR="000061AF">
        <w:t xml:space="preserve"> </w:t>
      </w:r>
      <w:ins w:id="85" w:author="Red Eléctrica" w:date="2022-10-25T16:54:00Z">
        <w:r w:rsidR="000061AF">
          <w:t xml:space="preserve">o conjuntos de módulos </w:t>
        </w:r>
      </w:ins>
      <w:r>
        <w:t>han superado las pruebas de control de producción recogidas en el apartado 4 del presente procedimiento.</w:t>
      </w:r>
    </w:p>
    <w:p w14:paraId="48D67350" w14:textId="77777777" w:rsidR="0090403A" w:rsidRDefault="002D4590" w:rsidP="005A6A51">
      <w:pPr>
        <w:spacing w:before="120" w:after="0" w:line="240" w:lineRule="auto"/>
        <w:rPr>
          <w:del w:id="86" w:author="Red Eléctrica" w:date="2022-10-25T16:54:00Z"/>
        </w:rPr>
      </w:pPr>
      <w:r>
        <w:t>Si la unidad física cumple dichos requisitos, podrá proceder a la realización de las pruebas</w:t>
      </w:r>
      <w:del w:id="87" w:author="Red Eléctrica" w:date="2022-10-25T16:54:00Z">
        <w:r w:rsidR="006F4261">
          <w:delText xml:space="preserve">, </w:delText>
        </w:r>
        <w:r>
          <w:delText>bajo las siguientes condiciones:</w:delText>
        </w:r>
      </w:del>
    </w:p>
    <w:p w14:paraId="32CD3DE8" w14:textId="77777777" w:rsidR="00DB337E" w:rsidRDefault="002D4590" w:rsidP="007159AD">
      <w:pPr>
        <w:pStyle w:val="Prrafodelista"/>
        <w:numPr>
          <w:ilvl w:val="0"/>
          <w:numId w:val="20"/>
        </w:numPr>
        <w:spacing w:before="120" w:after="0" w:line="240" w:lineRule="auto"/>
        <w:contextualSpacing w:val="0"/>
        <w:rPr>
          <w:del w:id="88" w:author="Red Eléctrica" w:date="2022-10-25T16:54:00Z"/>
          <w:szCs w:val="22"/>
        </w:rPr>
      </w:pPr>
      <w:del w:id="89" w:author="Red Eléctrica" w:date="2022-10-25T16:54:00Z">
        <w:r w:rsidRPr="00DB337E">
          <w:rPr>
            <w:szCs w:val="22"/>
          </w:rPr>
          <w:delText xml:space="preserve">En el caso de unidades físicas de </w:delText>
        </w:r>
        <w:r w:rsidR="00E77534">
          <w:delText>c</w:delText>
        </w:r>
        <w:r w:rsidR="00E77534" w:rsidRPr="004258D5">
          <w:delText>apacidad máxima de potencia activa</w:delText>
        </w:r>
        <w:r w:rsidR="00E77534">
          <w:delText xml:space="preserve"> </w:delText>
        </w:r>
        <w:r w:rsidR="00214AE8">
          <w:rPr>
            <w:szCs w:val="22"/>
          </w:rPr>
          <w:delText>superior a 1 </w:delText>
        </w:r>
        <w:r w:rsidRPr="00DB337E">
          <w:rPr>
            <w:szCs w:val="22"/>
          </w:rPr>
          <w:delText xml:space="preserve">MW, las pruebas para la participación en los servicios de regulación terciaria y provisión de reservas de sustitución </w:delText>
        </w:r>
        <w:r w:rsidR="004E6EB9">
          <w:rPr>
            <w:szCs w:val="22"/>
          </w:rPr>
          <w:delText>podrán</w:delText>
        </w:r>
        <w:r w:rsidR="004E6EB9" w:rsidRPr="00DB337E">
          <w:rPr>
            <w:szCs w:val="22"/>
          </w:rPr>
          <w:delText xml:space="preserve"> </w:delText>
        </w:r>
        <w:r w:rsidRPr="00DB337E">
          <w:rPr>
            <w:szCs w:val="22"/>
          </w:rPr>
          <w:delText>realizarse</w:delText>
        </w:r>
      </w:del>
      <w:r w:rsidR="002159FB">
        <w:t xml:space="preserve"> de manera individual o </w:t>
      </w:r>
      <w:del w:id="90" w:author="Red Eléctrica" w:date="2022-10-25T16:54:00Z">
        <w:r w:rsidR="004E6EB9">
          <w:rPr>
            <w:szCs w:val="22"/>
          </w:rPr>
          <w:delText xml:space="preserve">de manera </w:delText>
        </w:r>
      </w:del>
      <w:r w:rsidR="002159FB">
        <w:t xml:space="preserve">conjunta, </w:t>
      </w:r>
      <w:del w:id="91" w:author="Red Eléctrica" w:date="2022-10-25T16:54:00Z">
        <w:r w:rsidR="004E6EB9">
          <w:rPr>
            <w:szCs w:val="22"/>
          </w:rPr>
          <w:delText>con otras</w:delText>
        </w:r>
      </w:del>
      <w:ins w:id="92" w:author="Red Eléctrica" w:date="2022-10-25T16:54:00Z">
        <w:r w:rsidR="002159FB">
          <w:t xml:space="preserve">a excepción </w:t>
        </w:r>
        <w:r w:rsidR="008619AD">
          <w:t>de las</w:t>
        </w:r>
      </w:ins>
      <w:r w:rsidR="008619AD">
        <w:t xml:space="preserve"> unidades físicas</w:t>
      </w:r>
      <w:del w:id="93" w:author="Red Eléctrica" w:date="2022-10-25T16:54:00Z">
        <w:r w:rsidR="004E6EB9">
          <w:rPr>
            <w:szCs w:val="22"/>
          </w:rPr>
          <w:delText>.</w:delText>
        </w:r>
      </w:del>
    </w:p>
    <w:p w14:paraId="2D3DE1E2" w14:textId="77777777" w:rsidR="002D4590" w:rsidRPr="00EE6F12" w:rsidRDefault="002D4590" w:rsidP="007159AD">
      <w:pPr>
        <w:pStyle w:val="Prrafodelista"/>
        <w:numPr>
          <w:ilvl w:val="0"/>
          <w:numId w:val="20"/>
        </w:numPr>
        <w:spacing w:before="120" w:after="0" w:line="240" w:lineRule="auto"/>
        <w:contextualSpacing w:val="0"/>
        <w:rPr>
          <w:del w:id="94" w:author="Red Eléctrica" w:date="2022-10-25T16:54:00Z"/>
          <w:szCs w:val="22"/>
        </w:rPr>
      </w:pPr>
      <w:del w:id="95" w:author="Red Eléctrica" w:date="2022-10-25T16:54:00Z">
        <w:r w:rsidRPr="00AF29DA">
          <w:delText xml:space="preserve">En el caso de unidades físicas de </w:delText>
        </w:r>
        <w:r w:rsidR="00E77534" w:rsidRPr="00AF29DA">
          <w:delText xml:space="preserve">capacidad máxima de potencia activa </w:delText>
        </w:r>
        <w:r w:rsidRPr="00AF29DA">
          <w:delText>inferior</w:delText>
        </w:r>
        <w:r w:rsidR="005568E9">
          <w:delText xml:space="preserve"> o igual</w:delText>
        </w:r>
      </w:del>
      <w:ins w:id="96" w:author="Red Eléctrica" w:date="2022-10-25T16:54:00Z">
        <w:r w:rsidR="008619AD">
          <w:t xml:space="preserve"> asociadas</w:t>
        </w:r>
      </w:ins>
      <w:r w:rsidR="008619AD">
        <w:t xml:space="preserve"> a </w:t>
      </w:r>
      <w:del w:id="97" w:author="Red Eléctrica" w:date="2022-10-25T16:54:00Z">
        <w:r w:rsidRPr="00AF29DA">
          <w:delText>1 MW,</w:delText>
        </w:r>
      </w:del>
      <w:ins w:id="98" w:author="Red Eléctrica" w:date="2022-10-25T16:54:00Z">
        <w:r w:rsidR="008619AD">
          <w:t xml:space="preserve">la misma </w:t>
        </w:r>
        <w:r w:rsidR="00B847BB">
          <w:t>hibridación</w:t>
        </w:r>
        <w:r w:rsidR="008619AD">
          <w:t>, que solo podrán realizar</w:t>
        </w:r>
      </w:ins>
      <w:r w:rsidR="008619AD">
        <w:t xml:space="preserve"> las pruebas </w:t>
      </w:r>
      <w:del w:id="99" w:author="Red Eléctrica" w:date="2022-10-25T16:54:00Z">
        <w:r w:rsidRPr="00AF29DA">
          <w:delText xml:space="preserve">para la participación en los servicios de regulación terciaria y provisión de reservas de sustitución deberán realizarse </w:delText>
        </w:r>
      </w:del>
      <w:r w:rsidR="008619AD">
        <w:t>de manera conjunta</w:t>
      </w:r>
      <w:del w:id="100" w:author="Red Eléctrica" w:date="2022-10-25T16:54:00Z">
        <w:r w:rsidR="003C1CD9" w:rsidRPr="00AF29DA">
          <w:delText xml:space="preserve"> con otras unidades físicas</w:delText>
        </w:r>
        <w:r w:rsidR="00F5726B">
          <w:delText>.</w:delText>
        </w:r>
      </w:del>
    </w:p>
    <w:p w14:paraId="20DA9E46" w14:textId="6A1F0681" w:rsidR="0090403A" w:rsidRDefault="008619AD" w:rsidP="005A6A51">
      <w:pPr>
        <w:spacing w:before="120" w:after="0" w:line="240" w:lineRule="auto"/>
      </w:pPr>
      <w:ins w:id="101" w:author="Red Eléctrica" w:date="2022-10-25T16:54:00Z">
        <w:r>
          <w:t xml:space="preserve">. </w:t>
        </w:r>
      </w:ins>
      <w:r>
        <w:t xml:space="preserve">Las unidades </w:t>
      </w:r>
      <w:r w:rsidR="0071661D">
        <w:t>físicas</w:t>
      </w:r>
      <w:r>
        <w:t xml:space="preserve"> que soliciten realizar las pruebas de manera conjunta deberán cumplir</w:t>
      </w:r>
      <w:r w:rsidR="002D4590">
        <w:t xml:space="preserve"> </w:t>
      </w:r>
      <w:del w:id="102" w:author="Red Eléctrica" w:date="2022-10-25T16:54:00Z">
        <w:r w:rsidR="00EE6F12">
          <w:rPr>
            <w:szCs w:val="22"/>
          </w:rPr>
          <w:delText>los</w:delText>
        </w:r>
      </w:del>
      <w:ins w:id="103" w:author="Red Eléctrica" w:date="2022-10-25T16:54:00Z">
        <w:r w:rsidR="002D4590">
          <w:t>las</w:t>
        </w:r>
      </w:ins>
      <w:r w:rsidR="002D4590">
        <w:t xml:space="preserve"> siguientes </w:t>
      </w:r>
      <w:del w:id="104" w:author="Red Eléctrica" w:date="2022-10-25T16:54:00Z">
        <w:r w:rsidR="00EE6F12">
          <w:rPr>
            <w:szCs w:val="22"/>
          </w:rPr>
          <w:delText>requisitos</w:delText>
        </w:r>
      </w:del>
      <w:ins w:id="105" w:author="Red Eléctrica" w:date="2022-10-25T16:54:00Z">
        <w:r w:rsidR="002D4590">
          <w:t>condiciones</w:t>
        </w:r>
      </w:ins>
      <w:r w:rsidR="002D4590">
        <w:t>:</w:t>
      </w:r>
    </w:p>
    <w:p w14:paraId="1C11E283" w14:textId="187622CF" w:rsidR="002517B4" w:rsidRDefault="002517B4" w:rsidP="002517B4">
      <w:pPr>
        <w:pStyle w:val="Prrafodelista"/>
        <w:numPr>
          <w:ilvl w:val="0"/>
          <w:numId w:val="9"/>
        </w:numPr>
        <w:spacing w:before="120" w:after="0" w:line="240" w:lineRule="auto"/>
        <w:contextualSpacing w:val="0"/>
      </w:pPr>
      <w:r>
        <w:t xml:space="preserve">Para unidades físicas con localización eléctrica específica constituidas por instalaciones RCR, todas las instalaciones están adscritas al mismo centro de control de generación y demanda. </w:t>
      </w:r>
    </w:p>
    <w:p w14:paraId="05696E24" w14:textId="434985C3" w:rsidR="002517B4" w:rsidRDefault="002517B4" w:rsidP="002517B4">
      <w:pPr>
        <w:pStyle w:val="Prrafodelista"/>
        <w:numPr>
          <w:ilvl w:val="0"/>
          <w:numId w:val="9"/>
        </w:numPr>
        <w:spacing w:before="120" w:after="0" w:line="240" w:lineRule="auto"/>
        <w:contextualSpacing w:val="0"/>
      </w:pPr>
      <w:del w:id="106" w:author="Red Eléctrica" w:date="2022-10-25T16:54:00Z">
        <w:r>
          <w:delText>Para unidades físicas con localización eléctrica específica constituidas por instalaciones no RCR, y para unidades físicas sin localización eléctrica específica, el conjunto de instalaciones intercambia</w:delText>
        </w:r>
      </w:del>
      <w:ins w:id="107" w:author="Red Eléctrica" w:date="2022-10-25T16:54:00Z">
        <w:r w:rsidR="00BB3227">
          <w:t>Todas las unidades físicas</w:t>
        </w:r>
        <w:r>
          <w:t xml:space="preserve"> intercambia</w:t>
        </w:r>
        <w:r w:rsidR="00BB3227">
          <w:t>n</w:t>
        </w:r>
      </w:ins>
      <w:r>
        <w:t xml:space="preserve"> información en tiempo real con el OS a través del mismo centro de control de generación y demanda. </w:t>
      </w:r>
    </w:p>
    <w:p w14:paraId="522D0F47" w14:textId="769D7030" w:rsidR="00EF182C" w:rsidRPr="00AF29DA" w:rsidRDefault="00E2336F" w:rsidP="002517B4">
      <w:pPr>
        <w:pStyle w:val="Prrafodelista"/>
        <w:numPr>
          <w:ilvl w:val="0"/>
          <w:numId w:val="9"/>
        </w:numPr>
        <w:spacing w:before="120" w:after="0" w:line="240" w:lineRule="auto"/>
        <w:contextualSpacing w:val="0"/>
      </w:pPr>
      <w:r>
        <w:lastRenderedPageBreak/>
        <w:t>El conjunto de unidades físicas</w:t>
      </w:r>
      <w:r w:rsidR="00D95AB9" w:rsidRPr="00AF29DA">
        <w:t xml:space="preserve"> </w:t>
      </w:r>
      <w:del w:id="108" w:author="Red Eléctrica" w:date="2022-10-25T16:54:00Z">
        <w:r>
          <w:delText>deberá</w:delText>
        </w:r>
        <w:r w:rsidR="005433E7">
          <w:delText xml:space="preserve"> </w:delText>
        </w:r>
        <w:r w:rsidR="00D95AB9" w:rsidRPr="00AF29DA">
          <w:delText>pertenecer</w:delText>
        </w:r>
      </w:del>
      <w:ins w:id="109" w:author="Red Eléctrica" w:date="2022-10-25T16:54:00Z">
        <w:r w:rsidR="00D95AB9" w:rsidRPr="00AF29DA">
          <w:t>pertenece</w:t>
        </w:r>
      </w:ins>
      <w:r w:rsidR="00D95AB9" w:rsidRPr="00AF29DA">
        <w:t xml:space="preserve"> a la misma unidad de programación.</w:t>
      </w:r>
      <w:r w:rsidR="00EF182C" w:rsidRPr="00AF29DA">
        <w:t xml:space="preserve"> </w:t>
      </w:r>
    </w:p>
    <w:p w14:paraId="7F85E0B5" w14:textId="5EC05A4E" w:rsidR="002D4590" w:rsidRDefault="002D4590" w:rsidP="007159AD">
      <w:pPr>
        <w:pStyle w:val="Prrafodelista"/>
        <w:numPr>
          <w:ilvl w:val="0"/>
          <w:numId w:val="9"/>
        </w:numPr>
        <w:spacing w:before="120" w:after="0" w:line="240" w:lineRule="auto"/>
        <w:contextualSpacing w:val="0"/>
      </w:pPr>
      <w:r w:rsidRPr="00AF29DA">
        <w:t xml:space="preserve">La suma en valor absoluto de </w:t>
      </w:r>
      <w:r w:rsidR="00E77534" w:rsidRPr="00AF29DA">
        <w:t xml:space="preserve">la capacidad máxima de potencia activa </w:t>
      </w:r>
      <w:r w:rsidRPr="00AF29DA">
        <w:t xml:space="preserve">del conjunto de unidades físicas que </w:t>
      </w:r>
      <w:r w:rsidR="004E6EB9" w:rsidRPr="00AF29DA">
        <w:t xml:space="preserve">realizan las pruebas de manera conjunta </w:t>
      </w:r>
      <w:del w:id="110" w:author="Red Eléctrica" w:date="2022-10-25T16:54:00Z">
        <w:r w:rsidRPr="00AF29DA">
          <w:delText>deberá ser</w:delText>
        </w:r>
      </w:del>
      <w:ins w:id="111" w:author="Red Eléctrica" w:date="2022-10-25T16:54:00Z">
        <w:r w:rsidR="00BB3227">
          <w:t>es</w:t>
        </w:r>
      </w:ins>
      <w:r w:rsidR="00BB3227">
        <w:t xml:space="preserve"> </w:t>
      </w:r>
      <w:r w:rsidRPr="00AF29DA">
        <w:t>superior a 1 MW</w:t>
      </w:r>
      <w:r w:rsidR="00EF182C" w:rsidRPr="00AF29DA">
        <w:t xml:space="preserve"> </w:t>
      </w:r>
      <w:del w:id="112" w:author="Red Eléctrica" w:date="2022-10-25T16:54:00Z">
        <w:r w:rsidR="00EF182C" w:rsidRPr="00AF29DA">
          <w:delText>y no superior</w:delText>
        </w:r>
      </w:del>
      <w:ins w:id="113" w:author="Red Eléctrica" w:date="2022-10-25T16:54:00Z">
        <w:r w:rsidR="00BB3227">
          <w:t>e inferior o igual</w:t>
        </w:r>
      </w:ins>
      <w:r w:rsidR="00EF182C" w:rsidRPr="00AF29DA">
        <w:t xml:space="preserve"> a </w:t>
      </w:r>
      <w:r w:rsidRPr="00AF29DA">
        <w:t xml:space="preserve">1.000 MW. </w:t>
      </w:r>
    </w:p>
    <w:p w14:paraId="0FB8861F" w14:textId="77777777" w:rsidR="000E7767" w:rsidRDefault="000E7767" w:rsidP="005A6A51">
      <w:pPr>
        <w:spacing w:before="120" w:after="0" w:line="240" w:lineRule="auto"/>
      </w:pPr>
      <w:r>
        <w:t>(…)</w:t>
      </w:r>
    </w:p>
    <w:p w14:paraId="45C71041" w14:textId="1332677B" w:rsidR="009A3351" w:rsidRPr="004C686C" w:rsidRDefault="00136DD7" w:rsidP="005A6A51">
      <w:pPr>
        <w:spacing w:before="120" w:after="0" w:line="240" w:lineRule="auto"/>
      </w:pPr>
      <w:r>
        <w:t>L</w:t>
      </w:r>
      <w:r w:rsidR="009A3351" w:rsidRPr="004C686C">
        <w:t xml:space="preserve">as unidades </w:t>
      </w:r>
      <w:r w:rsidR="00B50C63">
        <w:t xml:space="preserve">físicas o unidades </w:t>
      </w:r>
      <w:r w:rsidR="009A3351" w:rsidRPr="004C686C">
        <w:t>de programación previamente habilitadas para la prestación de los servicios de regulación terciaria y provisión de RR deberán repetir las pruebas para la participación en dichos servicios</w:t>
      </w:r>
      <w:r>
        <w:t xml:space="preserve"> </w:t>
      </w:r>
      <w:r w:rsidR="00AF296B">
        <w:t>en los siguientes casos</w:t>
      </w:r>
      <w:r w:rsidR="009A3351" w:rsidRPr="004C686C">
        <w:t>:</w:t>
      </w:r>
    </w:p>
    <w:p w14:paraId="2850903F" w14:textId="357BADC7" w:rsidR="00DF17E4" w:rsidRPr="004C686C" w:rsidRDefault="00AF296B" w:rsidP="007159AD">
      <w:pPr>
        <w:pStyle w:val="Prrafodelista"/>
        <w:numPr>
          <w:ilvl w:val="0"/>
          <w:numId w:val="9"/>
        </w:numPr>
        <w:spacing w:before="120" w:after="0" w:line="240" w:lineRule="auto"/>
        <w:contextualSpacing w:val="0"/>
      </w:pPr>
      <w:r>
        <w:t>Por m</w:t>
      </w:r>
      <w:r w:rsidR="00DF17E4" w:rsidRPr="004C686C">
        <w:t xml:space="preserve">odificaciones de los requisitos técnicos o de disponibilidad, o de los equipos, </w:t>
      </w:r>
      <w:r w:rsidR="00441339">
        <w:t>de una unidad física</w:t>
      </w:r>
      <w:r w:rsidR="00F76E76">
        <w:t xml:space="preserve"> habilitada</w:t>
      </w:r>
      <w:r w:rsidR="00441339">
        <w:t xml:space="preserve">, </w:t>
      </w:r>
      <w:r w:rsidR="00DF17E4" w:rsidRPr="004C686C">
        <w:t>si estos suponen una variación en la respuesta de rampa incompatible con los tiempos de activación del servicio de regulación terciaria o del proceso europeo de activación e intercambio de energías de balance del producto RR.</w:t>
      </w:r>
      <w:r w:rsidR="00B50C63">
        <w:t xml:space="preserve"> En este caso, </w:t>
      </w:r>
      <w:r w:rsidR="00441339">
        <w:t>solo la unidad física afectada deberá repetir las pruebas</w:t>
      </w:r>
      <w:r w:rsidR="00142C89">
        <w:t xml:space="preserve"> si se considera necesario.</w:t>
      </w:r>
      <w:ins w:id="114" w:author="Red Eléctrica" w:date="2022-10-25T16:54:00Z">
        <w:r w:rsidR="00550FD2">
          <w:t xml:space="preserve"> En el caso de hibridaciones, el OS valorará la significatividad del cambio</w:t>
        </w:r>
        <w:r w:rsidR="007860FB">
          <w:t xml:space="preserve"> para determinar la necesidad de repetir pruebas</w:t>
        </w:r>
        <w:r w:rsidR="00550FD2">
          <w:t>.</w:t>
        </w:r>
      </w:ins>
    </w:p>
    <w:p w14:paraId="00C76655" w14:textId="580F4F9E" w:rsidR="009A3351" w:rsidRPr="00DB337E" w:rsidRDefault="00AF296B" w:rsidP="007159AD">
      <w:pPr>
        <w:pStyle w:val="Prrafodelista"/>
        <w:numPr>
          <w:ilvl w:val="0"/>
          <w:numId w:val="9"/>
        </w:numPr>
        <w:spacing w:before="120" w:after="0" w:line="240" w:lineRule="auto"/>
        <w:contextualSpacing w:val="0"/>
      </w:pPr>
      <w:r>
        <w:t>Por</w:t>
      </w:r>
      <w:r w:rsidR="009A3351" w:rsidRPr="004C686C">
        <w:t xml:space="preserve"> variaciones de </w:t>
      </w:r>
      <w:r w:rsidR="0019795C">
        <w:t>potencia</w:t>
      </w:r>
      <w:r w:rsidR="00FA645E">
        <w:t xml:space="preserve"> </w:t>
      </w:r>
      <w:r w:rsidR="00AB2B71">
        <w:t xml:space="preserve">activa habilitada </w:t>
      </w:r>
      <w:r w:rsidR="009A3351" w:rsidRPr="004C686C">
        <w:t>de la unidad de programación, incluyendo la inclusión o exclusión de unidades físicas en la misma</w:t>
      </w:r>
      <w:r w:rsidR="00582D48">
        <w:t xml:space="preserve"> </w:t>
      </w:r>
      <w:ins w:id="115" w:author="Red Eléctrica" w:date="2022-10-25T16:54:00Z">
        <w:r w:rsidR="007A25AD">
          <w:t>y</w:t>
        </w:r>
        <w:r w:rsidR="00AA45B3">
          <w:t xml:space="preserve"> </w:t>
        </w:r>
        <w:r w:rsidR="007A25AD">
          <w:t>ampliaciones de potencia resulta</w:t>
        </w:r>
        <w:r w:rsidR="008B7518">
          <w:t>ntes</w:t>
        </w:r>
        <w:r w:rsidR="007A25AD">
          <w:t xml:space="preserve"> de la hibridación </w:t>
        </w:r>
        <w:r w:rsidR="0080332B">
          <w:t>en</w:t>
        </w:r>
        <w:r w:rsidR="007A25AD">
          <w:t xml:space="preserve"> unidades físicas ya habilitadas, </w:t>
        </w:r>
      </w:ins>
      <w:r w:rsidR="00582D48">
        <w:t>cuando cumplan</w:t>
      </w:r>
      <w:r w:rsidR="009A3351" w:rsidRPr="004C686C">
        <w:t>:</w:t>
      </w:r>
    </w:p>
    <w:p w14:paraId="7CAD80C0" w14:textId="7F419A08" w:rsidR="009A3351" w:rsidRDefault="00EC29A8" w:rsidP="005A6A51">
      <w:pPr>
        <w:spacing w:before="120" w:after="0" w:line="240" w:lineRule="auto"/>
        <w:jc w:val="center"/>
        <w:rPr>
          <w:rFonts w:eastAsiaTheme="minorEastAsia"/>
          <w:szCs w:val="22"/>
        </w:rPr>
      </w:pPr>
      <m:oMath>
        <m:f>
          <m:fPr>
            <m:ctrlPr>
              <w:rPr>
                <w:rFonts w:ascii="Cambria Math" w:hAnsi="Cambria Math"/>
                <w:szCs w:val="22"/>
              </w:rPr>
            </m:ctrlPr>
          </m:fPr>
          <m:num>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num>
          <m:den>
            <m:sSub>
              <m:sSubPr>
                <m:ctrlPr>
                  <w:rPr>
                    <w:rFonts w:ascii="Cambria Math" w:hAnsi="Cambria Math"/>
                    <w:szCs w:val="22"/>
                  </w:rPr>
                </m:ctrlPr>
              </m:sSubPr>
              <m:e>
                <m:r>
                  <w:rPr>
                    <w:rFonts w:ascii="Cambria Math" w:hAnsi="Cambria Math"/>
                    <w:szCs w:val="22"/>
                  </w:rPr>
                  <m:t>P</m:t>
                </m:r>
              </m:e>
              <m:sub>
                <m:r>
                  <w:rPr>
                    <w:rFonts w:ascii="Cambria Math" w:hAnsi="Cambria Math"/>
                    <w:szCs w:val="22"/>
                  </w:rPr>
                  <m:t>UP</m:t>
                </m:r>
              </m:sub>
            </m:sSub>
          </m:den>
        </m:f>
        <m:r>
          <m:rPr>
            <m:sty m:val="p"/>
          </m:rPr>
          <w:rPr>
            <w:rFonts w:ascii="Cambria Math" w:hAnsi="Cambria Math"/>
            <w:szCs w:val="22"/>
          </w:rPr>
          <m:t>≥</m:t>
        </m:r>
        <m:r>
          <w:rPr>
            <w:rFonts w:ascii="Cambria Math" w:hAnsi="Cambria Math"/>
            <w:szCs w:val="22"/>
          </w:rPr>
          <m:t>x</m:t>
        </m:r>
      </m:oMath>
      <w:r w:rsidR="009A3351" w:rsidRPr="004C686C">
        <w:rPr>
          <w:szCs w:val="22"/>
        </w:rPr>
        <w:t xml:space="preserve">  o  </w:t>
      </w:r>
      <m:oMath>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r>
          <m:rPr>
            <m:sty m:val="p"/>
          </m:rPr>
          <w:rPr>
            <w:rFonts w:ascii="Cambria Math" w:hAnsi="Cambria Math"/>
            <w:szCs w:val="22"/>
          </w:rPr>
          <m:t>≥30MW</m:t>
        </m:r>
      </m:oMath>
    </w:p>
    <w:p w14:paraId="27313698" w14:textId="77777777" w:rsidR="009A3351" w:rsidRPr="004C686C" w:rsidRDefault="009A3351" w:rsidP="005A6A51">
      <w:pPr>
        <w:pStyle w:val="Prrafodelista"/>
        <w:spacing w:before="120" w:after="0" w:line="240" w:lineRule="auto"/>
        <w:ind w:left="709"/>
        <w:contextualSpacing w:val="0"/>
        <w:rPr>
          <w:szCs w:val="22"/>
        </w:rPr>
      </w:pPr>
      <w:r w:rsidRPr="004C686C">
        <w:rPr>
          <w:szCs w:val="22"/>
        </w:rPr>
        <w:t>Donde:</w:t>
      </w:r>
    </w:p>
    <w:p w14:paraId="2608395D" w14:textId="77777777" w:rsidR="009A3351" w:rsidRPr="004C686C" w:rsidRDefault="009A3351" w:rsidP="005A6A51">
      <w:pPr>
        <w:pStyle w:val="Prrafodelista"/>
        <w:spacing w:before="120" w:after="0" w:line="240" w:lineRule="auto"/>
        <w:ind w:left="709"/>
        <w:contextualSpacing w:val="0"/>
        <w:rPr>
          <w:szCs w:val="22"/>
        </w:rPr>
      </w:pPr>
    </w:p>
    <w:p w14:paraId="248D7DF4" w14:textId="27E09A44" w:rsidR="009A3351" w:rsidRPr="004C686C" w:rsidRDefault="00EC29A8" w:rsidP="005A6A51">
      <w:pPr>
        <w:spacing w:before="120" w:after="0" w:line="240" w:lineRule="auto"/>
        <w:ind w:left="709"/>
      </w:pPr>
      <m:oMath>
        <m:sSub>
          <m:sSubPr>
            <m:ctrlPr>
              <w:rPr>
                <w:rFonts w:ascii="Cambria Math" w:hAnsi="Cambria Math"/>
                <w:i/>
              </w:rPr>
            </m:ctrlPr>
          </m:sSubPr>
          <m:e>
            <m:r>
              <w:rPr>
                <w:rFonts w:ascii="Cambria Math" w:hAnsi="Cambria Math"/>
              </w:rPr>
              <m:t>P</m:t>
            </m:r>
          </m:e>
          <m:sub>
            <m:r>
              <w:rPr>
                <w:rFonts w:ascii="Cambria Math" w:hAnsi="Cambria Math"/>
              </w:rPr>
              <m:t>np</m:t>
            </m:r>
          </m:sub>
        </m:sSub>
      </m:oMath>
      <w:r w:rsidR="009A3351" w:rsidRPr="004C686C">
        <w:t xml:space="preserve">: </w:t>
      </w:r>
      <w:r w:rsidR="00F76E76">
        <w:t>Potencia activa habilitada</w:t>
      </w:r>
      <w:r w:rsidR="009A3351" w:rsidRPr="004C686C">
        <w:t xml:space="preserve"> de la unidad de programación </w:t>
      </w:r>
      <w:del w:id="116" w:author="Red Eléctrica" w:date="2022-10-25T16:54:00Z">
        <w:r w:rsidR="009A3351" w:rsidRPr="004C686C">
          <w:delText xml:space="preserve">correspondiente a aquellas unidades físicas </w:delText>
        </w:r>
        <w:r w:rsidR="00F76E76">
          <w:delText xml:space="preserve">habilitadas </w:delText>
        </w:r>
      </w:del>
      <w:r w:rsidR="009A3351" w:rsidRPr="004C686C">
        <w:t xml:space="preserve">que no </w:t>
      </w:r>
      <w:del w:id="117" w:author="Red Eléctrica" w:date="2022-10-25T16:54:00Z">
        <w:r w:rsidR="009A3351" w:rsidRPr="004C686C">
          <w:delText>han</w:delText>
        </w:r>
      </w:del>
      <w:ins w:id="118" w:author="Red Eléctrica" w:date="2022-10-25T16:54:00Z">
        <w:r w:rsidR="009A3351" w:rsidRPr="004C686C">
          <w:t>ha</w:t>
        </w:r>
      </w:ins>
      <w:r w:rsidR="009A3351" w:rsidRPr="004C686C">
        <w:t xml:space="preserve"> superado las pruebas para la participación en el servicio de regulación terciaria y en el proceso europeo de activación e intercambio de energías de balance del producto RR</w:t>
      </w:r>
      <w:ins w:id="119" w:author="Red Eléctrica" w:date="2022-10-25T16:54:00Z">
        <w:r w:rsidR="00020FDA">
          <w:t>,</w:t>
        </w:r>
        <w:r w:rsidR="00166165">
          <w:t xml:space="preserve"> con carácter acumulativo</w:t>
        </w:r>
      </w:ins>
      <w:r w:rsidR="009A3351" w:rsidRPr="004C686C">
        <w:t>.</w:t>
      </w:r>
    </w:p>
    <w:p w14:paraId="6325B2F5" w14:textId="5741A0A5" w:rsidR="009A3351" w:rsidRPr="004C686C" w:rsidRDefault="00EC29A8" w:rsidP="005A6A51">
      <w:pPr>
        <w:spacing w:before="120" w:after="0" w:line="240" w:lineRule="auto"/>
        <w:ind w:left="709"/>
      </w:pPr>
      <m:oMath>
        <m:sSub>
          <m:sSubPr>
            <m:ctrlPr>
              <w:rPr>
                <w:rFonts w:ascii="Cambria Math" w:hAnsi="Cambria Math"/>
              </w:rPr>
            </m:ctrlPr>
          </m:sSubPr>
          <m:e>
            <m:r>
              <w:rPr>
                <w:rFonts w:ascii="Cambria Math" w:hAnsi="Cambria Math"/>
              </w:rPr>
              <m:t>P</m:t>
            </m:r>
          </m:e>
          <m:sub>
            <m:r>
              <w:rPr>
                <w:rFonts w:ascii="Cambria Math" w:hAnsi="Cambria Math"/>
              </w:rPr>
              <m:t>UP</m:t>
            </m:r>
          </m:sub>
        </m:sSub>
      </m:oMath>
      <w:r w:rsidR="00096E3F">
        <w:t xml:space="preserve">: </w:t>
      </w:r>
      <w:r w:rsidR="00F76E76">
        <w:t>Potencia activa</w:t>
      </w:r>
      <w:ins w:id="120" w:author="Red Eléctrica" w:date="2022-10-25T16:54:00Z">
        <w:r w:rsidR="00F76E76">
          <w:t xml:space="preserve"> </w:t>
        </w:r>
        <w:r w:rsidR="00020FDA">
          <w:t>total</w:t>
        </w:r>
      </w:ins>
      <w:r w:rsidR="0080332B">
        <w:t xml:space="preserve"> </w:t>
      </w:r>
      <w:r w:rsidR="00F76E76">
        <w:t>habilitada</w:t>
      </w:r>
      <w:r w:rsidR="00096E3F" w:rsidRPr="004C686C">
        <w:rPr>
          <w:szCs w:val="22"/>
        </w:rPr>
        <w:t xml:space="preserve"> de la unidad de programación </w:t>
      </w:r>
      <w:r w:rsidR="009A3351" w:rsidRPr="004C686C">
        <w:t>para la participación en el servicio de regulación terciaria y en el proceso europeo de activación e intercambio de energías de balance del producto RR, correspondiente a todas las un</w:t>
      </w:r>
      <w:r w:rsidR="009A3351">
        <w:t xml:space="preserve">idades físicas </w:t>
      </w:r>
      <w:r w:rsidR="00F76E76">
        <w:t xml:space="preserve">habilitadas </w:t>
      </w:r>
      <w:r w:rsidR="009A3351">
        <w:t xml:space="preserve">que la conforman, hayan superado o no las pruebas. Se cumple que: </w:t>
      </w:r>
      <m:oMath>
        <m:sSub>
          <m:sSubPr>
            <m:ctrlPr>
              <w:rPr>
                <w:rFonts w:ascii="Cambria Math" w:hAnsi="Cambria Math"/>
              </w:rPr>
            </m:ctrlPr>
          </m:sSubPr>
          <m:e>
            <m:r>
              <w:rPr>
                <w:rFonts w:ascii="Cambria Math" w:hAnsi="Cambria Math"/>
              </w:rPr>
              <m:t>P</m:t>
            </m:r>
          </m:e>
          <m:sub>
            <m:r>
              <w:rPr>
                <w:rFonts w:ascii="Cambria Math" w:hAnsi="Cambria Math"/>
              </w:rPr>
              <m:t>UP</m:t>
            </m:r>
          </m:sub>
        </m:sSub>
      </m:oMath>
      <w:r w:rsidR="009A3351" w:rsidRPr="000A5D81">
        <w:rPr>
          <w:i/>
        </w:rPr>
        <w:t xml:space="preserve"> = </w:t>
      </w:r>
      <m:oMath>
        <m:sSub>
          <m:sSubPr>
            <m:ctrlPr>
              <w:rPr>
                <w:rFonts w:ascii="Cambria Math" w:hAnsi="Cambria Math"/>
              </w:rPr>
            </m:ctrlPr>
          </m:sSubPr>
          <m:e>
            <m:r>
              <w:rPr>
                <w:rFonts w:ascii="Cambria Math" w:hAnsi="Cambria Math"/>
              </w:rPr>
              <m:t>P</m:t>
            </m:r>
          </m:e>
          <m:sub>
            <m:r>
              <w:rPr>
                <w:rFonts w:ascii="Cambria Math" w:hAnsi="Cambria Math"/>
              </w:rPr>
              <m:t>np</m:t>
            </m:r>
          </m:sub>
        </m:sSub>
      </m:oMath>
      <w:r w:rsidR="009A3351" w:rsidRPr="000A5D81">
        <w:rPr>
          <w:i/>
        </w:rPr>
        <w:t xml:space="preserve"> + </w:t>
      </w:r>
      <m:oMath>
        <m:sSub>
          <m:sSubPr>
            <m:ctrlPr>
              <w:rPr>
                <w:rFonts w:ascii="Cambria Math" w:hAnsi="Cambria Math"/>
              </w:rPr>
            </m:ctrlPr>
          </m:sSubPr>
          <m:e>
            <m:r>
              <w:rPr>
                <w:rFonts w:ascii="Cambria Math" w:hAnsi="Cambria Math"/>
              </w:rPr>
              <m:t>P</m:t>
            </m:r>
          </m:e>
          <m:sub>
            <m:r>
              <w:rPr>
                <w:rFonts w:ascii="Cambria Math" w:hAnsi="Cambria Math"/>
              </w:rPr>
              <m:t>p</m:t>
            </m:r>
          </m:sub>
        </m:sSub>
      </m:oMath>
      <w:r w:rsidR="009A3351">
        <w:rPr>
          <w:rFonts w:eastAsiaTheme="minorEastAsia"/>
          <w:i/>
        </w:rPr>
        <w:t>.</w:t>
      </w:r>
    </w:p>
    <w:p w14:paraId="05A941BE" w14:textId="64BF5566" w:rsidR="00333B75" w:rsidRPr="004C686C" w:rsidRDefault="00EC29A8" w:rsidP="00333B75">
      <w:pPr>
        <w:spacing w:before="120" w:after="0" w:line="240" w:lineRule="auto"/>
        <w:ind w:left="709"/>
      </w:pPr>
      <m:oMath>
        <m:sSub>
          <m:sSubPr>
            <m:ctrlPr>
              <w:rPr>
                <w:rFonts w:ascii="Cambria Math" w:hAnsi="Cambria Math"/>
              </w:rPr>
            </m:ctrlPr>
          </m:sSubPr>
          <m:e>
            <m:r>
              <w:rPr>
                <w:rFonts w:ascii="Cambria Math" w:hAnsi="Cambria Math"/>
              </w:rPr>
              <m:t>P</m:t>
            </m:r>
          </m:e>
          <m:sub>
            <m:r>
              <w:rPr>
                <w:rFonts w:ascii="Cambria Math" w:hAnsi="Cambria Math"/>
              </w:rPr>
              <m:t>p</m:t>
            </m:r>
          </m:sub>
        </m:sSub>
      </m:oMath>
      <w:r w:rsidR="00AC57D2">
        <w:rPr>
          <w:rFonts w:eastAsiaTheme="minorEastAsia"/>
        </w:rPr>
        <w:t xml:space="preserve">: </w:t>
      </w:r>
      <w:r w:rsidR="00F76E76">
        <w:t>Potencia activa habilitada</w:t>
      </w:r>
      <w:r w:rsidR="00AC57D2" w:rsidRPr="004C686C">
        <w:t xml:space="preserve"> de la unidad de programación </w:t>
      </w:r>
      <w:del w:id="121" w:author="Red Eléctrica" w:date="2022-10-25T16:54:00Z">
        <w:r w:rsidR="00AC57D2">
          <w:delText xml:space="preserve">correspondiente a las unidades físicas </w:delText>
        </w:r>
        <w:r w:rsidR="00F76E76">
          <w:delText xml:space="preserve">habilitadas </w:delText>
        </w:r>
      </w:del>
      <w:r w:rsidR="00AC57D2">
        <w:t xml:space="preserve">que </w:t>
      </w:r>
      <w:del w:id="122" w:author="Red Eléctrica" w:date="2022-10-25T16:54:00Z">
        <w:r w:rsidR="00AC57D2">
          <w:delText>han</w:delText>
        </w:r>
      </w:del>
      <w:ins w:id="123" w:author="Red Eléctrica" w:date="2022-10-25T16:54:00Z">
        <w:r w:rsidR="00AC57D2">
          <w:t>ha</w:t>
        </w:r>
      </w:ins>
      <w:r w:rsidR="00AC57D2">
        <w:t xml:space="preserve"> superado las pruebas para la participación en el servicio de regulación terciaria y en el proceso de europeo de activación e intercambio de energías de balance del producto RR.</w:t>
      </w:r>
    </w:p>
    <w:p w14:paraId="77DFE49E" w14:textId="35B7108B" w:rsidR="009A3351" w:rsidRDefault="000E7767" w:rsidP="005A6A51">
      <w:pPr>
        <w:spacing w:before="120" w:after="0" w:line="240" w:lineRule="auto"/>
        <w:ind w:left="709"/>
      </w:pPr>
      <w:r>
        <w:t>(…)</w:t>
      </w:r>
    </w:p>
    <w:p w14:paraId="1B3C1DD2" w14:textId="77777777" w:rsidR="00B5001B" w:rsidRDefault="00B5001B" w:rsidP="005A6A51">
      <w:pPr>
        <w:spacing w:before="120" w:after="0" w:line="240" w:lineRule="auto"/>
        <w:ind w:left="709"/>
        <w:rPr>
          <w:del w:id="124" w:author="Red Eléctrica" w:date="2022-10-25T16:54:00Z"/>
        </w:rPr>
      </w:pPr>
      <w:r>
        <w:t>En caso de exclusión</w:t>
      </w:r>
      <w:r w:rsidR="002F432B">
        <w:t xml:space="preserve"> de la unidad de programación</w:t>
      </w:r>
      <w:r>
        <w:t xml:space="preserve"> de </w:t>
      </w:r>
      <w:r w:rsidR="005501A2">
        <w:t>unidades físicas</w:t>
      </w:r>
      <w:r w:rsidR="00F76E76">
        <w:t xml:space="preserve"> habilitadas para la prestación del servicio</w:t>
      </w:r>
      <w:r w:rsidR="005501A2">
        <w:t xml:space="preserve"> que formen parte de un</w:t>
      </w:r>
      <w:r w:rsidR="00C159CD">
        <w:t xml:space="preserve"> conjunto </w:t>
      </w:r>
      <w:r w:rsidR="005501A2">
        <w:t xml:space="preserve">que ha superado las pruebas </w:t>
      </w:r>
      <w:r w:rsidR="002F432B">
        <w:t xml:space="preserve">para la participación en el servicio de regulación terciaria y en el proceso de activación de energías de balance RR </w:t>
      </w:r>
      <w:r w:rsidR="005501A2">
        <w:t>de manera conjunta, se considerará que</w:t>
      </w:r>
      <w:r w:rsidR="00DF25D5">
        <w:t xml:space="preserve"> todas</w:t>
      </w:r>
      <w:r w:rsidR="005501A2">
        <w:t xml:space="preserve"> las unidades físicas que componen </w:t>
      </w:r>
      <w:r w:rsidR="00C159CD">
        <w:t>el conjunto</w:t>
      </w:r>
      <w:r w:rsidR="005501A2">
        <w:t xml:space="preserve"> </w:t>
      </w:r>
      <w:r w:rsidR="002F432B">
        <w:t>no han superado las pruebas</w:t>
      </w:r>
      <w:r w:rsidR="005501A2">
        <w:t xml:space="preserve"> si dicha exclusión modifica la composición de</w:t>
      </w:r>
      <w:r w:rsidR="00C159CD">
        <w:t>l mismo</w:t>
      </w:r>
      <w:r w:rsidR="005501A2">
        <w:t>.</w:t>
      </w:r>
    </w:p>
    <w:p w14:paraId="2998D6A0" w14:textId="72D9CAD7" w:rsidR="00B5001B" w:rsidRDefault="002F432B" w:rsidP="005A6A51">
      <w:pPr>
        <w:spacing w:before="120" w:after="0" w:line="240" w:lineRule="auto"/>
        <w:ind w:left="709"/>
      </w:pPr>
      <w:del w:id="125" w:author="Red Eléctrica" w:date="2022-10-25T16:54:00Z">
        <w:r>
          <w:delText xml:space="preserve">Conforme a lo anterior, cualquier modificación </w:delText>
        </w:r>
        <w:r w:rsidR="00C84CF3">
          <w:delText>en</w:delText>
        </w:r>
        <w:r>
          <w:delText xml:space="preserve"> la composición de un</w:delText>
        </w:r>
        <w:r w:rsidR="00C159CD">
          <w:delText xml:space="preserve"> conjunto de unidades físicas</w:delText>
        </w:r>
        <w:r w:rsidR="00F76E76">
          <w:delText xml:space="preserve"> habilitadas</w:delText>
        </w:r>
        <w:r w:rsidR="007B4595">
          <w:delText xml:space="preserve"> que ha superado las pruebas para la participación en </w:delText>
        </w:r>
        <w:r w:rsidR="007B4595">
          <w:lastRenderedPageBreak/>
          <w:delText>el servicio de regulación terciaria y en el proceso de activación de energías de balance RR</w:delText>
        </w:r>
        <w:r w:rsidR="00C159CD">
          <w:delText xml:space="preserve"> de manera conjunta</w:delText>
        </w:r>
        <w:r w:rsidR="007B4595">
          <w:delText xml:space="preserve"> </w:delText>
        </w:r>
        <w:r>
          <w:delText xml:space="preserve">implicará </w:delText>
        </w:r>
        <w:r w:rsidR="007B4595">
          <w:delText>que todas las unidades físicas que l</w:delText>
        </w:r>
        <w:r w:rsidR="00C159CD">
          <w:delText>o</w:delText>
        </w:r>
        <w:r w:rsidR="007B4595">
          <w:delText xml:space="preserve"> componen no han superado </w:delText>
        </w:r>
        <w:r w:rsidR="00DF25D5">
          <w:delText>las</w:delText>
        </w:r>
        <w:r w:rsidR="00C84CF3">
          <w:delText xml:space="preserve"> pruebas</w:delText>
        </w:r>
        <w:r w:rsidR="007B4595">
          <w:delText>.</w:delText>
        </w:r>
      </w:del>
      <w:r w:rsidR="00485E09">
        <w:t xml:space="preserve"> En cualquier caso, el OS valorará la significatividad que la modificación del conjunto tiene sobre la unidad de programación</w:t>
      </w:r>
      <w:del w:id="126" w:author="Red Eléctrica" w:date="2022-10-25T16:54:00Z">
        <w:r w:rsidR="00DF25D5">
          <w:delText xml:space="preserve"> para aplicar lo anterior</w:delText>
        </w:r>
      </w:del>
      <w:r w:rsidR="00485E09">
        <w:t>, pudiendo aplicar excepciones en el caso de variaciones de potencia habilitada reducidas.</w:t>
      </w:r>
    </w:p>
    <w:p w14:paraId="4306AB94" w14:textId="0047E44B" w:rsidR="00441339" w:rsidRDefault="000E7767" w:rsidP="005A6A51">
      <w:pPr>
        <w:spacing w:before="120" w:after="0" w:line="240" w:lineRule="auto"/>
        <w:ind w:left="709"/>
      </w:pPr>
      <w:r>
        <w:t>(…)</w:t>
      </w:r>
    </w:p>
    <w:p w14:paraId="0D37C06E" w14:textId="5E6A9545" w:rsidR="009A3351" w:rsidRDefault="009A3351" w:rsidP="005A6A51">
      <w:pPr>
        <w:spacing w:before="120" w:after="0" w:line="240" w:lineRule="auto"/>
        <w:ind w:left="709"/>
      </w:pPr>
      <w:r w:rsidRPr="004C686C">
        <w:t>De ser necesaria la repetición de pruebas para la participación en los servicios de regulación terciaria y provisión de reservas de sustitución, ésta s</w:t>
      </w:r>
      <w:r w:rsidR="0034533A">
        <w:t xml:space="preserve">e llevará a cabo hasta cumplir </w:t>
      </w:r>
      <m:oMath>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oMath>
      <w:r w:rsidR="0034533A">
        <w:rPr>
          <w:rFonts w:eastAsiaTheme="minorEastAsia"/>
          <w:szCs w:val="22"/>
        </w:rPr>
        <w:t xml:space="preserve"> = 0 MW, </w:t>
      </w:r>
      <w:r w:rsidRPr="004C686C">
        <w:t xml:space="preserve">de manera que </w:t>
      </w:r>
      <w:del w:id="127" w:author="Red Eléctrica" w:date="2022-10-25T16:54:00Z">
        <w:r w:rsidRPr="004C686C">
          <w:delText>no exista en</w:delText>
        </w:r>
      </w:del>
      <w:ins w:id="128" w:author="Red Eléctrica" w:date="2022-10-25T16:54:00Z">
        <w:r w:rsidR="00FD2833">
          <w:t>toda</w:t>
        </w:r>
      </w:ins>
      <w:r w:rsidR="00FD2833">
        <w:t xml:space="preserve"> la </w:t>
      </w:r>
      <w:ins w:id="129" w:author="Red Eléctrica" w:date="2022-10-25T16:54:00Z">
        <w:r w:rsidR="00FD2833">
          <w:t xml:space="preserve">potencia de la </w:t>
        </w:r>
      </w:ins>
      <w:r w:rsidR="00FD2833">
        <w:t>unidad de programación</w:t>
      </w:r>
      <w:del w:id="130" w:author="Red Eléctrica" w:date="2022-10-25T16:54:00Z">
        <w:r w:rsidRPr="004C686C">
          <w:delText xml:space="preserve"> ninguna unidad física</w:delText>
        </w:r>
        <w:r w:rsidR="00F76E76">
          <w:delText xml:space="preserve"> habilitada</w:delText>
        </w:r>
        <w:r w:rsidRPr="004C686C">
          <w:delText xml:space="preserve"> que no</w:delText>
        </w:r>
      </w:del>
      <w:r w:rsidR="00FD2833">
        <w:t xml:space="preserve"> haya superado las pruebas</w:t>
      </w:r>
      <w:r w:rsidRPr="004C686C">
        <w:t xml:space="preserve">. </w:t>
      </w:r>
    </w:p>
    <w:p w14:paraId="538FFE51" w14:textId="644DBC1B" w:rsidR="00F677F8" w:rsidRDefault="00145425" w:rsidP="00B0397C">
      <w:pPr>
        <w:spacing w:before="120" w:after="0" w:line="240" w:lineRule="auto"/>
        <w:ind w:left="709"/>
      </w:pPr>
      <w:r>
        <w:t>La repetición de las pruebas se realizará</w:t>
      </w:r>
      <w:r w:rsidR="009A3351" w:rsidRPr="004C686C">
        <w:t xml:space="preserve"> respetando los requisitos recogidos</w:t>
      </w:r>
      <w:r>
        <w:t xml:space="preserve"> en el apartado 6.2</w:t>
      </w:r>
      <w:r w:rsidR="003D6FAB">
        <w:t>.</w:t>
      </w:r>
    </w:p>
    <w:p w14:paraId="5DACABAA" w14:textId="77777777" w:rsidR="00657B9E" w:rsidRDefault="00657B9E" w:rsidP="00657B9E">
      <w:pPr>
        <w:pStyle w:val="Ttulo1"/>
      </w:pPr>
      <w:r>
        <w:t>Pruebas para la validación de mínimo técnico</w:t>
      </w:r>
    </w:p>
    <w:p w14:paraId="78C7501C" w14:textId="3B1E4A6E" w:rsidR="00E063C0" w:rsidRDefault="00657B9E" w:rsidP="00657B9E">
      <w:pPr>
        <w:rPr>
          <w:lang w:val="es-ES"/>
        </w:rPr>
      </w:pPr>
      <w:bookmarkStart w:id="131" w:name="_Hlk117164208"/>
      <w:r>
        <w:rPr>
          <w:lang w:val="es-ES"/>
        </w:rPr>
        <w:t>Las pruebas descritas en el presente apartado serán de aplicación a las instalaciones de producción</w:t>
      </w:r>
      <w:ins w:id="132" w:author="Red Eléctrica" w:date="2022-10-25T16:54:00Z">
        <w:r w:rsidR="00E063C0">
          <w:rPr>
            <w:lang w:val="es-ES"/>
          </w:rPr>
          <w:t xml:space="preserve">, incluyendo </w:t>
        </w:r>
        <w:r w:rsidR="00550FD2">
          <w:rPr>
            <w:lang w:val="es-ES"/>
          </w:rPr>
          <w:t>hibridaciones</w:t>
        </w:r>
        <w:r w:rsidR="00E063C0">
          <w:rPr>
            <w:lang w:val="es-ES"/>
          </w:rPr>
          <w:t>,</w:t>
        </w:r>
      </w:ins>
      <w:r>
        <w:rPr>
          <w:lang w:val="es-ES"/>
        </w:rPr>
        <w:t xml:space="preserve"> que participen en los servicios de regulación terciaria y provisión de reservas de sustitución y/o en la fase II del proceso de solución de restricciones técnicas del PDBF, que requieran modificar su valor de mínimo técnico.</w:t>
      </w:r>
    </w:p>
    <w:p w14:paraId="141A36FB" w14:textId="6A255BBD" w:rsidR="000E7767" w:rsidRDefault="000E7767" w:rsidP="00657B9E">
      <w:pPr>
        <w:rPr>
          <w:lang w:val="es-ES"/>
        </w:rPr>
      </w:pPr>
      <w:r>
        <w:rPr>
          <w:lang w:val="es-ES"/>
        </w:rPr>
        <w:t>(…)</w:t>
      </w:r>
    </w:p>
    <w:bookmarkEnd w:id="131"/>
    <w:p w14:paraId="7A2B3922" w14:textId="76ECD2C7" w:rsidR="00F42B6B" w:rsidRPr="00BF049C" w:rsidRDefault="007E7E64" w:rsidP="009911F9">
      <w:pPr>
        <w:pStyle w:val="Ttulo1"/>
      </w:pPr>
      <w:r>
        <w:t>F</w:t>
      </w:r>
      <w:r w:rsidR="00F42B6B">
        <w:t>uncionamiento de las instalaciones durante el periodo de p</w:t>
      </w:r>
      <w:r w:rsidR="00F42B6B" w:rsidRPr="00BF049C">
        <w:t>ruebas preoperacionales</w:t>
      </w:r>
    </w:p>
    <w:p w14:paraId="69461CF0" w14:textId="74AF0428" w:rsidR="00F42B6B" w:rsidRPr="004C686C" w:rsidRDefault="00F42B6B" w:rsidP="00FC7772">
      <w:pPr>
        <w:pStyle w:val="Ttulo2"/>
        <w:spacing w:before="120" w:line="240" w:lineRule="auto"/>
      </w:pPr>
      <w:r w:rsidRPr="00CB5B74">
        <w:t>Requisitos</w:t>
      </w:r>
      <w:r>
        <w:t xml:space="preserve"> previos </w:t>
      </w:r>
    </w:p>
    <w:p w14:paraId="0AC9B8BC" w14:textId="31D2F6FB" w:rsidR="00F42B6B" w:rsidRPr="004C686C" w:rsidRDefault="00B84156" w:rsidP="00FC7772">
      <w:pPr>
        <w:spacing w:before="120" w:after="0" w:line="240" w:lineRule="auto"/>
      </w:pPr>
      <w:r>
        <w:t>L</w:t>
      </w:r>
      <w:r w:rsidR="00F42B6B" w:rsidRPr="004C686C">
        <w:t xml:space="preserve">as pruebas preoperacionales de funcionamiento </w:t>
      </w:r>
      <w:r w:rsidR="005008AB">
        <w:t xml:space="preserve">de instalaciones </w:t>
      </w:r>
      <w:r w:rsidR="00F42B6B" w:rsidRPr="004C686C">
        <w:t xml:space="preserve">que lleven asociada la conexión de </w:t>
      </w:r>
      <w:r w:rsidR="005008AB">
        <w:t>instalaciones</w:t>
      </w:r>
      <w:r w:rsidR="00F42B6B" w:rsidRPr="004C686C">
        <w:t xml:space="preserve"> de producción</w:t>
      </w:r>
      <w:ins w:id="133" w:author="Red Eléctrica" w:date="2022-10-25T16:54:00Z">
        <w:r w:rsidR="00E33DFD">
          <w:t xml:space="preserve">, incluyendo </w:t>
        </w:r>
        <w:r w:rsidR="00550FD2">
          <w:t>hibridaciones</w:t>
        </w:r>
        <w:r w:rsidR="00E33DFD">
          <w:t>,</w:t>
        </w:r>
      </w:ins>
      <w:r w:rsidR="00F42B6B" w:rsidRPr="004C686C">
        <w:t xml:space="preserve"> a la red de transporte, o bien a la red de distribución, y con independencia de que den lugar o no a entregas de energía al sistema eléctrico, deberán ser previamente </w:t>
      </w:r>
      <w:r w:rsidR="007F126B">
        <w:t>aprobadas</w:t>
      </w:r>
      <w:r w:rsidR="007F126B" w:rsidRPr="004C686C">
        <w:t xml:space="preserve"> </w:t>
      </w:r>
      <w:r w:rsidR="00F42B6B" w:rsidRPr="004C686C">
        <w:t>por el OS</w:t>
      </w:r>
      <w:r w:rsidR="0001422A">
        <w:t xml:space="preserve"> mediante la </w:t>
      </w:r>
      <w:r w:rsidR="0001422A" w:rsidRPr="008B4860">
        <w:t>Aprobación de Puesta en Servicio para pruebas (</w:t>
      </w:r>
      <w:proofErr w:type="spellStart"/>
      <w:r w:rsidR="0001422A" w:rsidRPr="008B4860">
        <w:t>APESp</w:t>
      </w:r>
      <w:proofErr w:type="spellEnd"/>
      <w:r w:rsidR="0001422A" w:rsidRPr="008B4860">
        <w:t>)</w:t>
      </w:r>
      <w:r w:rsidR="0001422A">
        <w:t>, conforme al Real Decreto 647/2020</w:t>
      </w:r>
      <w:r w:rsidR="0001422A" w:rsidRPr="004C686C">
        <w:t>.</w:t>
      </w:r>
    </w:p>
    <w:p w14:paraId="3EC074D1" w14:textId="1662A630" w:rsidR="00BD1268" w:rsidRPr="00BF049C" w:rsidRDefault="000E7767" w:rsidP="001B1DDB">
      <w:pPr>
        <w:spacing w:before="120" w:after="0" w:line="240" w:lineRule="auto"/>
        <w:rPr>
          <w:szCs w:val="22"/>
        </w:rPr>
      </w:pPr>
      <w:r>
        <w:rPr>
          <w:szCs w:val="22"/>
        </w:rPr>
        <w:t>(…)</w:t>
      </w:r>
    </w:p>
    <w:sectPr w:rsidR="00BD1268" w:rsidRPr="00BF049C" w:rsidSect="00B93D50">
      <w:headerReference w:type="default" r:id="rId11"/>
      <w:footerReference w:type="default" r:id="rId12"/>
      <w:pgSz w:w="11906" w:h="16838"/>
      <w:pgMar w:top="1417" w:right="1558"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B2A2" w14:textId="77777777" w:rsidR="00554191" w:rsidRDefault="00554191" w:rsidP="00963E51">
      <w:r>
        <w:separator/>
      </w:r>
    </w:p>
  </w:endnote>
  <w:endnote w:type="continuationSeparator" w:id="0">
    <w:p w14:paraId="64D840E7" w14:textId="77777777" w:rsidR="00554191" w:rsidRDefault="00554191" w:rsidP="00963E51">
      <w:r>
        <w:continuationSeparator/>
      </w:r>
    </w:p>
  </w:endnote>
  <w:endnote w:type="continuationNotice" w:id="1">
    <w:p w14:paraId="1E6F6461" w14:textId="77777777" w:rsidR="00554191" w:rsidRDefault="0055419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645B8" w14:textId="77777777" w:rsidR="009D3FDA" w:rsidRPr="000303CA" w:rsidRDefault="009D3FDA" w:rsidP="00963E51">
    <w:pPr>
      <w:pStyle w:val="Piedepgina"/>
    </w:pPr>
  </w:p>
  <w:p w14:paraId="698D78E3" w14:textId="77777777" w:rsidR="009D3FDA" w:rsidRDefault="009D3FDA" w:rsidP="00963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D802C" w14:textId="77777777" w:rsidR="00554191" w:rsidRDefault="00554191" w:rsidP="00963E51">
      <w:r>
        <w:separator/>
      </w:r>
    </w:p>
  </w:footnote>
  <w:footnote w:type="continuationSeparator" w:id="0">
    <w:p w14:paraId="41BB151F" w14:textId="77777777" w:rsidR="00554191" w:rsidRDefault="00554191" w:rsidP="00963E51">
      <w:r>
        <w:continuationSeparator/>
      </w:r>
    </w:p>
  </w:footnote>
  <w:footnote w:type="continuationNotice" w:id="1">
    <w:p w14:paraId="6D402769" w14:textId="77777777" w:rsidR="00554191" w:rsidRDefault="0055419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E924" w14:textId="77777777" w:rsidR="00554191" w:rsidRDefault="005541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42F9"/>
    <w:multiLevelType w:val="multilevel"/>
    <w:tmpl w:val="3BBE6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452201"/>
    <w:multiLevelType w:val="hybridMultilevel"/>
    <w:tmpl w:val="18642EDC"/>
    <w:lvl w:ilvl="0" w:tplc="24DC694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2B6CA3"/>
    <w:multiLevelType w:val="multilevel"/>
    <w:tmpl w:val="D182ECDA"/>
    <w:lvl w:ilvl="0">
      <w:start w:val="4"/>
      <w:numFmt w:val="decimal"/>
      <w:lvlText w:val="%1."/>
      <w:lvlJc w:val="left"/>
      <w:pPr>
        <w:ind w:left="390" w:hanging="390"/>
      </w:pPr>
      <w:rPr>
        <w:rFonts w:hint="default"/>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F3F55"/>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7A5A65"/>
    <w:multiLevelType w:val="hybridMultilevel"/>
    <w:tmpl w:val="07DCDB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5E5A07"/>
    <w:multiLevelType w:val="hybridMultilevel"/>
    <w:tmpl w:val="2318A7D2"/>
    <w:lvl w:ilvl="0" w:tplc="019E553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B5A7E73"/>
    <w:multiLevelType w:val="hybridMultilevel"/>
    <w:tmpl w:val="7988E4F0"/>
    <w:lvl w:ilvl="0" w:tplc="527CC022">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A043B3"/>
    <w:multiLevelType w:val="hybridMultilevel"/>
    <w:tmpl w:val="F976B32C"/>
    <w:lvl w:ilvl="0" w:tplc="019E553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846F18"/>
    <w:multiLevelType w:val="hybridMultilevel"/>
    <w:tmpl w:val="71AAF7B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1377015"/>
    <w:multiLevelType w:val="hybridMultilevel"/>
    <w:tmpl w:val="6388D620"/>
    <w:lvl w:ilvl="0" w:tplc="1230392C">
      <w:start w:val="1"/>
      <w:numFmt w:val="decimal"/>
      <w:pStyle w:val="Ttulo5"/>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F34F9F"/>
    <w:multiLevelType w:val="hybridMultilevel"/>
    <w:tmpl w:val="7B7A9A02"/>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1" w15:restartNumberingAfterBreak="0">
    <w:nsid w:val="273309FC"/>
    <w:multiLevelType w:val="hybridMultilevel"/>
    <w:tmpl w:val="878C6838"/>
    <w:lvl w:ilvl="0" w:tplc="9AD09B7C">
      <w:start w:val="10"/>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2A8E5691"/>
    <w:multiLevelType w:val="hybridMultilevel"/>
    <w:tmpl w:val="82FEC8CA"/>
    <w:lvl w:ilvl="0" w:tplc="02B663C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AB93A58"/>
    <w:multiLevelType w:val="hybridMultilevel"/>
    <w:tmpl w:val="07DCDB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06255BE"/>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70150EF"/>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01D4D69"/>
    <w:multiLevelType w:val="hybridMultilevel"/>
    <w:tmpl w:val="BD74B8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9F906FB"/>
    <w:multiLevelType w:val="hybridMultilevel"/>
    <w:tmpl w:val="C0DA0A8E"/>
    <w:lvl w:ilvl="0" w:tplc="DF4E5178">
      <w:start w:val="1"/>
      <w:numFmt w:val="bullet"/>
      <w:pStyle w:val="Ttulo7"/>
      <w:lvlText w:val="o"/>
      <w:lvlJc w:val="left"/>
      <w:pPr>
        <w:ind w:left="1068" w:hanging="360"/>
      </w:pPr>
      <w:rPr>
        <w:rFonts w:ascii="Courier New" w:hAnsi="Courier New" w:hint="default"/>
      </w:rPr>
    </w:lvl>
    <w:lvl w:ilvl="1" w:tplc="0C0A0019">
      <w:start w:val="1"/>
      <w:numFmt w:val="lowerLetter"/>
      <w:lvlText w:val="%2."/>
      <w:lvlJc w:val="left"/>
      <w:pPr>
        <w:ind w:left="1788" w:hanging="360"/>
      </w:pPr>
    </w:lvl>
    <w:lvl w:ilvl="2" w:tplc="5F32653C">
      <w:start w:val="1"/>
      <w:numFmt w:val="decimal"/>
      <w:lvlText w:val="%3."/>
      <w:lvlJc w:val="left"/>
      <w:pPr>
        <w:ind w:left="2688" w:hanging="360"/>
      </w:pPr>
      <w:rPr>
        <w:rFonts w:hint="default"/>
      </w:r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4C4B291A"/>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FF950F5"/>
    <w:multiLevelType w:val="hybridMultilevel"/>
    <w:tmpl w:val="E718246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47B3BDC"/>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5F27CA0"/>
    <w:multiLevelType w:val="hybridMultilevel"/>
    <w:tmpl w:val="BD74B8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B440B7E"/>
    <w:multiLevelType w:val="hybridMultilevel"/>
    <w:tmpl w:val="55C0168E"/>
    <w:lvl w:ilvl="0" w:tplc="8C1A4E16">
      <w:start w:val="1"/>
      <w:numFmt w:val="bullet"/>
      <w:pStyle w:val="Ttulo4"/>
      <w:lvlText w:val=""/>
      <w:lvlJc w:val="left"/>
      <w:pPr>
        <w:ind w:left="720" w:hanging="360"/>
      </w:pPr>
      <w:rPr>
        <w:rFonts w:ascii="Symbol" w:hAnsi="Symbol" w:hint="default"/>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30F7D50"/>
    <w:multiLevelType w:val="hybridMultilevel"/>
    <w:tmpl w:val="C59C9A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A771662"/>
    <w:multiLevelType w:val="multilevel"/>
    <w:tmpl w:val="AE2C4592"/>
    <w:lvl w:ilvl="0">
      <w:start w:val="1"/>
      <w:numFmt w:val="decimal"/>
      <w:pStyle w:val="Ttulo1"/>
      <w:lvlText w:val="%1."/>
      <w:lvlJc w:val="left"/>
      <w:pPr>
        <w:ind w:left="286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3222" w:hanging="720"/>
      </w:pPr>
    </w:lvl>
    <w:lvl w:ilvl="3">
      <w:start w:val="1"/>
      <w:numFmt w:val="decimal"/>
      <w:lvlText w:val="%1.%2.%3.%4."/>
      <w:lvlJc w:val="left"/>
      <w:pPr>
        <w:ind w:left="3582" w:hanging="1080"/>
      </w:pPr>
    </w:lvl>
    <w:lvl w:ilvl="4">
      <w:start w:val="1"/>
      <w:numFmt w:val="decimal"/>
      <w:isLgl/>
      <w:lvlText w:val="%1.%2.%3.%4.%5."/>
      <w:lvlJc w:val="left"/>
      <w:pPr>
        <w:ind w:left="3582" w:hanging="1080"/>
      </w:pPr>
      <w:rPr>
        <w:rFonts w:hint="default"/>
      </w:rPr>
    </w:lvl>
    <w:lvl w:ilvl="5">
      <w:start w:val="1"/>
      <w:numFmt w:val="decimal"/>
      <w:isLgl/>
      <w:lvlText w:val="%1.%2.%3.%4.%5.%6."/>
      <w:lvlJc w:val="left"/>
      <w:pPr>
        <w:ind w:left="3942" w:hanging="1440"/>
      </w:pPr>
      <w:rPr>
        <w:rFonts w:hint="default"/>
      </w:rPr>
    </w:lvl>
    <w:lvl w:ilvl="6">
      <w:start w:val="1"/>
      <w:numFmt w:val="decimal"/>
      <w:isLgl/>
      <w:lvlText w:val="%1.%2.%3.%4.%5.%6.%7."/>
      <w:lvlJc w:val="left"/>
      <w:pPr>
        <w:ind w:left="3942" w:hanging="1440"/>
      </w:pPr>
      <w:rPr>
        <w:rFonts w:hint="default"/>
      </w:rPr>
    </w:lvl>
    <w:lvl w:ilvl="7">
      <w:start w:val="1"/>
      <w:numFmt w:val="decimal"/>
      <w:isLgl/>
      <w:lvlText w:val="%1.%2.%3.%4.%5.%6.%7.%8."/>
      <w:lvlJc w:val="left"/>
      <w:pPr>
        <w:ind w:left="4302" w:hanging="1800"/>
      </w:pPr>
      <w:rPr>
        <w:rFonts w:hint="default"/>
      </w:rPr>
    </w:lvl>
    <w:lvl w:ilvl="8">
      <w:start w:val="1"/>
      <w:numFmt w:val="decimal"/>
      <w:isLgl/>
      <w:lvlText w:val="%1.%2.%3.%4.%5.%6.%7.%8.%9."/>
      <w:lvlJc w:val="left"/>
      <w:pPr>
        <w:ind w:left="4302" w:hanging="1800"/>
      </w:pPr>
      <w:rPr>
        <w:rFonts w:hint="default"/>
      </w:rPr>
    </w:lvl>
  </w:abstractNum>
  <w:abstractNum w:abstractNumId="25" w15:restartNumberingAfterBreak="0">
    <w:nsid w:val="6B7B2A65"/>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F4A32C4"/>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2A0344F"/>
    <w:multiLevelType w:val="hybridMultilevel"/>
    <w:tmpl w:val="E8602D8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2F3210B"/>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81E66EF"/>
    <w:multiLevelType w:val="hybridMultilevel"/>
    <w:tmpl w:val="68145D84"/>
    <w:lvl w:ilvl="0" w:tplc="72EA18A2">
      <w:start w:val="1"/>
      <w:numFmt w:val="lowerLetter"/>
      <w:pStyle w:val="Ttulo6"/>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E20588C"/>
    <w:multiLevelType w:val="hybridMultilevel"/>
    <w:tmpl w:val="78AE0760"/>
    <w:lvl w:ilvl="0" w:tplc="2BCC8E92">
      <w:start w:val="5"/>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9"/>
  </w:num>
  <w:num w:numId="3">
    <w:abstractNumId w:val="25"/>
  </w:num>
  <w:num w:numId="4">
    <w:abstractNumId w:val="29"/>
  </w:num>
  <w:num w:numId="5">
    <w:abstractNumId w:val="22"/>
  </w:num>
  <w:num w:numId="6">
    <w:abstractNumId w:val="17"/>
  </w:num>
  <w:num w:numId="7">
    <w:abstractNumId w:val="24"/>
  </w:num>
  <w:num w:numId="8">
    <w:abstractNumId w:val="13"/>
  </w:num>
  <w:num w:numId="9">
    <w:abstractNumId w:val="8"/>
  </w:num>
  <w:num w:numId="10">
    <w:abstractNumId w:val="14"/>
  </w:num>
  <w:num w:numId="11">
    <w:abstractNumId w:val="26"/>
  </w:num>
  <w:num w:numId="12">
    <w:abstractNumId w:val="7"/>
  </w:num>
  <w:num w:numId="13">
    <w:abstractNumId w:val="20"/>
  </w:num>
  <w:num w:numId="14">
    <w:abstractNumId w:val="16"/>
  </w:num>
  <w:num w:numId="15">
    <w:abstractNumId w:val="21"/>
  </w:num>
  <w:num w:numId="16">
    <w:abstractNumId w:val="19"/>
  </w:num>
  <w:num w:numId="17">
    <w:abstractNumId w:val="23"/>
  </w:num>
  <w:num w:numId="18">
    <w:abstractNumId w:val="18"/>
  </w:num>
  <w:num w:numId="19">
    <w:abstractNumId w:val="4"/>
  </w:num>
  <w:num w:numId="20">
    <w:abstractNumId w:val="6"/>
  </w:num>
  <w:num w:numId="21">
    <w:abstractNumId w:val="27"/>
  </w:num>
  <w:num w:numId="22">
    <w:abstractNumId w:val="3"/>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10"/>
  </w:num>
  <w:num w:numId="36">
    <w:abstractNumId w:val="1"/>
  </w:num>
  <w:num w:numId="37">
    <w:abstractNumId w:val="0"/>
  </w:num>
  <w:num w:numId="38">
    <w:abstractNumId w:val="11"/>
  </w:num>
  <w:num w:numId="39">
    <w:abstractNumId w:val="5"/>
  </w:num>
  <w:num w:numId="40">
    <w:abstractNumId w:val="24"/>
    <w:lvlOverride w:ilvl="0">
      <w:startOverride w:val="1"/>
    </w:lvlOverride>
  </w:num>
  <w:num w:numId="41">
    <w:abstractNumId w:val="28"/>
  </w:num>
  <w:num w:numId="42">
    <w:abstractNumId w:val="15"/>
  </w:num>
  <w:num w:numId="43">
    <w:abstractNumId w:val="30"/>
  </w:num>
  <w:num w:numId="4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92B"/>
    <w:rsid w:val="00001255"/>
    <w:rsid w:val="000013EF"/>
    <w:rsid w:val="00002C68"/>
    <w:rsid w:val="00002C76"/>
    <w:rsid w:val="0000340F"/>
    <w:rsid w:val="000041FF"/>
    <w:rsid w:val="00004DFC"/>
    <w:rsid w:val="0000596D"/>
    <w:rsid w:val="000061AF"/>
    <w:rsid w:val="00011C6B"/>
    <w:rsid w:val="000134F6"/>
    <w:rsid w:val="0001395D"/>
    <w:rsid w:val="00013A81"/>
    <w:rsid w:val="00013EF6"/>
    <w:rsid w:val="0001422A"/>
    <w:rsid w:val="00014250"/>
    <w:rsid w:val="000156D2"/>
    <w:rsid w:val="00017713"/>
    <w:rsid w:val="00020FDA"/>
    <w:rsid w:val="000213EF"/>
    <w:rsid w:val="00021E3A"/>
    <w:rsid w:val="0002323A"/>
    <w:rsid w:val="000234F9"/>
    <w:rsid w:val="00023EFD"/>
    <w:rsid w:val="0002407F"/>
    <w:rsid w:val="000240F9"/>
    <w:rsid w:val="00025B66"/>
    <w:rsid w:val="00026836"/>
    <w:rsid w:val="00027CFB"/>
    <w:rsid w:val="00027D54"/>
    <w:rsid w:val="00030BFA"/>
    <w:rsid w:val="00031465"/>
    <w:rsid w:val="00031D9D"/>
    <w:rsid w:val="00033985"/>
    <w:rsid w:val="00033A5A"/>
    <w:rsid w:val="00033C6E"/>
    <w:rsid w:val="00034306"/>
    <w:rsid w:val="00035B78"/>
    <w:rsid w:val="00037272"/>
    <w:rsid w:val="00043FBB"/>
    <w:rsid w:val="00044674"/>
    <w:rsid w:val="0004511D"/>
    <w:rsid w:val="0004612D"/>
    <w:rsid w:val="00046196"/>
    <w:rsid w:val="00050083"/>
    <w:rsid w:val="000503EA"/>
    <w:rsid w:val="0005253A"/>
    <w:rsid w:val="00052945"/>
    <w:rsid w:val="000552D8"/>
    <w:rsid w:val="0005793C"/>
    <w:rsid w:val="00057EF5"/>
    <w:rsid w:val="00065D5D"/>
    <w:rsid w:val="0007031D"/>
    <w:rsid w:val="000704A9"/>
    <w:rsid w:val="00070C76"/>
    <w:rsid w:val="0007123F"/>
    <w:rsid w:val="00071CFF"/>
    <w:rsid w:val="00072328"/>
    <w:rsid w:val="000731D5"/>
    <w:rsid w:val="00074546"/>
    <w:rsid w:val="00075079"/>
    <w:rsid w:val="0007523C"/>
    <w:rsid w:val="00076107"/>
    <w:rsid w:val="00076FE9"/>
    <w:rsid w:val="00083767"/>
    <w:rsid w:val="000840D6"/>
    <w:rsid w:val="00084BEB"/>
    <w:rsid w:val="00085A43"/>
    <w:rsid w:val="000878CF"/>
    <w:rsid w:val="00090573"/>
    <w:rsid w:val="00092CC6"/>
    <w:rsid w:val="00093126"/>
    <w:rsid w:val="00096AD1"/>
    <w:rsid w:val="00096E3F"/>
    <w:rsid w:val="000A11E9"/>
    <w:rsid w:val="000A3063"/>
    <w:rsid w:val="000A37A9"/>
    <w:rsid w:val="000A394A"/>
    <w:rsid w:val="000A57D3"/>
    <w:rsid w:val="000A5D81"/>
    <w:rsid w:val="000A692B"/>
    <w:rsid w:val="000A6F8C"/>
    <w:rsid w:val="000A7BDE"/>
    <w:rsid w:val="000B0E3F"/>
    <w:rsid w:val="000B1467"/>
    <w:rsid w:val="000B1A1F"/>
    <w:rsid w:val="000B2B34"/>
    <w:rsid w:val="000B4CAC"/>
    <w:rsid w:val="000C3BC1"/>
    <w:rsid w:val="000C3F30"/>
    <w:rsid w:val="000C50D0"/>
    <w:rsid w:val="000C684C"/>
    <w:rsid w:val="000D2AB5"/>
    <w:rsid w:val="000D35B8"/>
    <w:rsid w:val="000D79DF"/>
    <w:rsid w:val="000E10BA"/>
    <w:rsid w:val="000E1769"/>
    <w:rsid w:val="000E1911"/>
    <w:rsid w:val="000E1A46"/>
    <w:rsid w:val="000E35EF"/>
    <w:rsid w:val="000E6BB1"/>
    <w:rsid w:val="000E7767"/>
    <w:rsid w:val="000F2FA2"/>
    <w:rsid w:val="000F68EB"/>
    <w:rsid w:val="001020EC"/>
    <w:rsid w:val="00102EA0"/>
    <w:rsid w:val="00104658"/>
    <w:rsid w:val="001055BF"/>
    <w:rsid w:val="00110264"/>
    <w:rsid w:val="0011166C"/>
    <w:rsid w:val="00114624"/>
    <w:rsid w:val="00115EF0"/>
    <w:rsid w:val="00115FC9"/>
    <w:rsid w:val="00121116"/>
    <w:rsid w:val="0012173D"/>
    <w:rsid w:val="00122FA9"/>
    <w:rsid w:val="001236B8"/>
    <w:rsid w:val="001236D5"/>
    <w:rsid w:val="00124BE5"/>
    <w:rsid w:val="00126408"/>
    <w:rsid w:val="00126E68"/>
    <w:rsid w:val="00127A6C"/>
    <w:rsid w:val="00127F2D"/>
    <w:rsid w:val="00130F28"/>
    <w:rsid w:val="00133129"/>
    <w:rsid w:val="001351E2"/>
    <w:rsid w:val="00136DD7"/>
    <w:rsid w:val="00137CCE"/>
    <w:rsid w:val="0014084A"/>
    <w:rsid w:val="0014096C"/>
    <w:rsid w:val="00141B29"/>
    <w:rsid w:val="00142C89"/>
    <w:rsid w:val="001442F3"/>
    <w:rsid w:val="00145425"/>
    <w:rsid w:val="00145559"/>
    <w:rsid w:val="00150BB3"/>
    <w:rsid w:val="0015157B"/>
    <w:rsid w:val="00152AA1"/>
    <w:rsid w:val="00152F29"/>
    <w:rsid w:val="00152FD9"/>
    <w:rsid w:val="001534D1"/>
    <w:rsid w:val="00153BB3"/>
    <w:rsid w:val="0015503D"/>
    <w:rsid w:val="00157310"/>
    <w:rsid w:val="001624FA"/>
    <w:rsid w:val="00162841"/>
    <w:rsid w:val="00163148"/>
    <w:rsid w:val="00163AB5"/>
    <w:rsid w:val="0016449F"/>
    <w:rsid w:val="00165333"/>
    <w:rsid w:val="00166165"/>
    <w:rsid w:val="00166909"/>
    <w:rsid w:val="00166943"/>
    <w:rsid w:val="00170850"/>
    <w:rsid w:val="00172F7F"/>
    <w:rsid w:val="00175220"/>
    <w:rsid w:val="00175580"/>
    <w:rsid w:val="00175DC4"/>
    <w:rsid w:val="001779AD"/>
    <w:rsid w:val="00177DEB"/>
    <w:rsid w:val="00180580"/>
    <w:rsid w:val="00181715"/>
    <w:rsid w:val="00182DF2"/>
    <w:rsid w:val="001841F0"/>
    <w:rsid w:val="00186E6C"/>
    <w:rsid w:val="001875CC"/>
    <w:rsid w:val="00191764"/>
    <w:rsid w:val="0019226D"/>
    <w:rsid w:val="00192747"/>
    <w:rsid w:val="0019290F"/>
    <w:rsid w:val="0019535E"/>
    <w:rsid w:val="001960FF"/>
    <w:rsid w:val="00196777"/>
    <w:rsid w:val="001968C1"/>
    <w:rsid w:val="001971B4"/>
    <w:rsid w:val="0019795C"/>
    <w:rsid w:val="00197CF8"/>
    <w:rsid w:val="00197D04"/>
    <w:rsid w:val="001A0BBA"/>
    <w:rsid w:val="001A0EE3"/>
    <w:rsid w:val="001A4794"/>
    <w:rsid w:val="001A5895"/>
    <w:rsid w:val="001A5BE3"/>
    <w:rsid w:val="001A61D8"/>
    <w:rsid w:val="001A64D6"/>
    <w:rsid w:val="001A6937"/>
    <w:rsid w:val="001A76E9"/>
    <w:rsid w:val="001B1DDB"/>
    <w:rsid w:val="001B4469"/>
    <w:rsid w:val="001B465C"/>
    <w:rsid w:val="001B47D7"/>
    <w:rsid w:val="001B68C2"/>
    <w:rsid w:val="001B7857"/>
    <w:rsid w:val="001B7B1B"/>
    <w:rsid w:val="001C0393"/>
    <w:rsid w:val="001C06CF"/>
    <w:rsid w:val="001C160C"/>
    <w:rsid w:val="001C2735"/>
    <w:rsid w:val="001C2854"/>
    <w:rsid w:val="001C3728"/>
    <w:rsid w:val="001C3F4E"/>
    <w:rsid w:val="001C50FC"/>
    <w:rsid w:val="001C6044"/>
    <w:rsid w:val="001C7269"/>
    <w:rsid w:val="001D0DD2"/>
    <w:rsid w:val="001D1457"/>
    <w:rsid w:val="001D2520"/>
    <w:rsid w:val="001D5A92"/>
    <w:rsid w:val="001D6876"/>
    <w:rsid w:val="001D785A"/>
    <w:rsid w:val="001D78A3"/>
    <w:rsid w:val="001D7FE8"/>
    <w:rsid w:val="001E148A"/>
    <w:rsid w:val="001E41B4"/>
    <w:rsid w:val="001E6FF5"/>
    <w:rsid w:val="001E73C2"/>
    <w:rsid w:val="001E77BD"/>
    <w:rsid w:val="001E77BE"/>
    <w:rsid w:val="001E7ED0"/>
    <w:rsid w:val="001F0F13"/>
    <w:rsid w:val="001F2119"/>
    <w:rsid w:val="001F5561"/>
    <w:rsid w:val="001F5CA3"/>
    <w:rsid w:val="001F76F6"/>
    <w:rsid w:val="001F7E23"/>
    <w:rsid w:val="00200126"/>
    <w:rsid w:val="0020154F"/>
    <w:rsid w:val="00201B74"/>
    <w:rsid w:val="00203A81"/>
    <w:rsid w:val="00204422"/>
    <w:rsid w:val="00205D39"/>
    <w:rsid w:val="00210973"/>
    <w:rsid w:val="00211783"/>
    <w:rsid w:val="00211ACA"/>
    <w:rsid w:val="00212FCB"/>
    <w:rsid w:val="00214AE8"/>
    <w:rsid w:val="002159FB"/>
    <w:rsid w:val="002160DA"/>
    <w:rsid w:val="00216D59"/>
    <w:rsid w:val="00220AF9"/>
    <w:rsid w:val="00224842"/>
    <w:rsid w:val="00227300"/>
    <w:rsid w:val="002315EE"/>
    <w:rsid w:val="00232602"/>
    <w:rsid w:val="00233E11"/>
    <w:rsid w:val="00234F16"/>
    <w:rsid w:val="002361E7"/>
    <w:rsid w:val="0023711B"/>
    <w:rsid w:val="00240822"/>
    <w:rsid w:val="00240C1F"/>
    <w:rsid w:val="002429D8"/>
    <w:rsid w:val="002437F0"/>
    <w:rsid w:val="00244359"/>
    <w:rsid w:val="00245A12"/>
    <w:rsid w:val="00246343"/>
    <w:rsid w:val="00246CB4"/>
    <w:rsid w:val="00247A40"/>
    <w:rsid w:val="00247B49"/>
    <w:rsid w:val="002502F0"/>
    <w:rsid w:val="002517B4"/>
    <w:rsid w:val="0025231D"/>
    <w:rsid w:val="0025363B"/>
    <w:rsid w:val="00255D58"/>
    <w:rsid w:val="002563A3"/>
    <w:rsid w:val="00260F11"/>
    <w:rsid w:val="00260F5F"/>
    <w:rsid w:val="002615E4"/>
    <w:rsid w:val="00263583"/>
    <w:rsid w:val="00263E5B"/>
    <w:rsid w:val="00264109"/>
    <w:rsid w:val="0026667A"/>
    <w:rsid w:val="00266C34"/>
    <w:rsid w:val="0026727D"/>
    <w:rsid w:val="00267A4E"/>
    <w:rsid w:val="002723F6"/>
    <w:rsid w:val="00272866"/>
    <w:rsid w:val="00274639"/>
    <w:rsid w:val="0027603C"/>
    <w:rsid w:val="00276F75"/>
    <w:rsid w:val="00277239"/>
    <w:rsid w:val="00280CF4"/>
    <w:rsid w:val="0028166A"/>
    <w:rsid w:val="00281BDD"/>
    <w:rsid w:val="002832F9"/>
    <w:rsid w:val="00284961"/>
    <w:rsid w:val="00284F5F"/>
    <w:rsid w:val="0028541A"/>
    <w:rsid w:val="00290C97"/>
    <w:rsid w:val="00291FB4"/>
    <w:rsid w:val="00292D04"/>
    <w:rsid w:val="0029348A"/>
    <w:rsid w:val="002943B2"/>
    <w:rsid w:val="00295662"/>
    <w:rsid w:val="00296192"/>
    <w:rsid w:val="002A082D"/>
    <w:rsid w:val="002A13B0"/>
    <w:rsid w:val="002A1972"/>
    <w:rsid w:val="002A1D64"/>
    <w:rsid w:val="002A32FC"/>
    <w:rsid w:val="002A3351"/>
    <w:rsid w:val="002A3BAC"/>
    <w:rsid w:val="002A43E9"/>
    <w:rsid w:val="002A5BF9"/>
    <w:rsid w:val="002B0038"/>
    <w:rsid w:val="002B1013"/>
    <w:rsid w:val="002B1DB2"/>
    <w:rsid w:val="002B2117"/>
    <w:rsid w:val="002B3546"/>
    <w:rsid w:val="002B4458"/>
    <w:rsid w:val="002B4A35"/>
    <w:rsid w:val="002B5240"/>
    <w:rsid w:val="002B52CD"/>
    <w:rsid w:val="002B54D9"/>
    <w:rsid w:val="002B7A73"/>
    <w:rsid w:val="002C0094"/>
    <w:rsid w:val="002C3122"/>
    <w:rsid w:val="002C36DD"/>
    <w:rsid w:val="002C3F98"/>
    <w:rsid w:val="002C4BEC"/>
    <w:rsid w:val="002C4EF2"/>
    <w:rsid w:val="002C50C5"/>
    <w:rsid w:val="002C53C9"/>
    <w:rsid w:val="002C58B0"/>
    <w:rsid w:val="002C6103"/>
    <w:rsid w:val="002C6C8D"/>
    <w:rsid w:val="002D0023"/>
    <w:rsid w:val="002D0F2F"/>
    <w:rsid w:val="002D1734"/>
    <w:rsid w:val="002D4590"/>
    <w:rsid w:val="002D4FE7"/>
    <w:rsid w:val="002D7FF2"/>
    <w:rsid w:val="002E0AE5"/>
    <w:rsid w:val="002E0EDC"/>
    <w:rsid w:val="002E3697"/>
    <w:rsid w:val="002E3C43"/>
    <w:rsid w:val="002E41C5"/>
    <w:rsid w:val="002E4FBA"/>
    <w:rsid w:val="002E534B"/>
    <w:rsid w:val="002E5F73"/>
    <w:rsid w:val="002F1F6C"/>
    <w:rsid w:val="002F35E6"/>
    <w:rsid w:val="002F432B"/>
    <w:rsid w:val="002F4C22"/>
    <w:rsid w:val="002F76D2"/>
    <w:rsid w:val="002F7D62"/>
    <w:rsid w:val="003002ED"/>
    <w:rsid w:val="0030287D"/>
    <w:rsid w:val="00303E71"/>
    <w:rsid w:val="00304719"/>
    <w:rsid w:val="00306258"/>
    <w:rsid w:val="003104C3"/>
    <w:rsid w:val="003105C9"/>
    <w:rsid w:val="00311937"/>
    <w:rsid w:val="00311BE4"/>
    <w:rsid w:val="0031258B"/>
    <w:rsid w:val="00313E9C"/>
    <w:rsid w:val="00313F38"/>
    <w:rsid w:val="0031434A"/>
    <w:rsid w:val="00314EFE"/>
    <w:rsid w:val="003157F9"/>
    <w:rsid w:val="00315AC5"/>
    <w:rsid w:val="003160BA"/>
    <w:rsid w:val="00316FAF"/>
    <w:rsid w:val="0031791F"/>
    <w:rsid w:val="00317C1C"/>
    <w:rsid w:val="00321670"/>
    <w:rsid w:val="003221B8"/>
    <w:rsid w:val="00322231"/>
    <w:rsid w:val="00322C87"/>
    <w:rsid w:val="00326785"/>
    <w:rsid w:val="00326CDC"/>
    <w:rsid w:val="00327279"/>
    <w:rsid w:val="0032742E"/>
    <w:rsid w:val="003324D8"/>
    <w:rsid w:val="00333B75"/>
    <w:rsid w:val="003352B7"/>
    <w:rsid w:val="003370CD"/>
    <w:rsid w:val="003372A9"/>
    <w:rsid w:val="0034040C"/>
    <w:rsid w:val="003406F6"/>
    <w:rsid w:val="003407E8"/>
    <w:rsid w:val="00343EB0"/>
    <w:rsid w:val="0034533A"/>
    <w:rsid w:val="003461CD"/>
    <w:rsid w:val="003474B8"/>
    <w:rsid w:val="00347B78"/>
    <w:rsid w:val="003502BA"/>
    <w:rsid w:val="003516B8"/>
    <w:rsid w:val="0035213F"/>
    <w:rsid w:val="00354491"/>
    <w:rsid w:val="003544F5"/>
    <w:rsid w:val="00354D94"/>
    <w:rsid w:val="003559E6"/>
    <w:rsid w:val="00355EAA"/>
    <w:rsid w:val="003560D8"/>
    <w:rsid w:val="00356A13"/>
    <w:rsid w:val="003578B3"/>
    <w:rsid w:val="003605C5"/>
    <w:rsid w:val="00360DC1"/>
    <w:rsid w:val="00360F22"/>
    <w:rsid w:val="00361184"/>
    <w:rsid w:val="00361F1E"/>
    <w:rsid w:val="00361FFB"/>
    <w:rsid w:val="003637B8"/>
    <w:rsid w:val="00371562"/>
    <w:rsid w:val="00371C54"/>
    <w:rsid w:val="00372E5E"/>
    <w:rsid w:val="0037394D"/>
    <w:rsid w:val="003741A7"/>
    <w:rsid w:val="00374B28"/>
    <w:rsid w:val="00377944"/>
    <w:rsid w:val="00377992"/>
    <w:rsid w:val="00380260"/>
    <w:rsid w:val="0038218D"/>
    <w:rsid w:val="00382663"/>
    <w:rsid w:val="00382771"/>
    <w:rsid w:val="00382B80"/>
    <w:rsid w:val="00382E67"/>
    <w:rsid w:val="0038452F"/>
    <w:rsid w:val="0038471D"/>
    <w:rsid w:val="00384A6B"/>
    <w:rsid w:val="00384F54"/>
    <w:rsid w:val="003857F2"/>
    <w:rsid w:val="003879BD"/>
    <w:rsid w:val="00387F38"/>
    <w:rsid w:val="003909AF"/>
    <w:rsid w:val="003918E8"/>
    <w:rsid w:val="003919A6"/>
    <w:rsid w:val="00391A84"/>
    <w:rsid w:val="00392626"/>
    <w:rsid w:val="00394546"/>
    <w:rsid w:val="003950A6"/>
    <w:rsid w:val="00395346"/>
    <w:rsid w:val="00395BDF"/>
    <w:rsid w:val="00397254"/>
    <w:rsid w:val="00397A66"/>
    <w:rsid w:val="003A0BB9"/>
    <w:rsid w:val="003A0F0F"/>
    <w:rsid w:val="003A3609"/>
    <w:rsid w:val="003A377E"/>
    <w:rsid w:val="003A3796"/>
    <w:rsid w:val="003A4A85"/>
    <w:rsid w:val="003A4CCE"/>
    <w:rsid w:val="003A52B7"/>
    <w:rsid w:val="003A536D"/>
    <w:rsid w:val="003A55B2"/>
    <w:rsid w:val="003A68EE"/>
    <w:rsid w:val="003A6ED9"/>
    <w:rsid w:val="003A7B34"/>
    <w:rsid w:val="003B001A"/>
    <w:rsid w:val="003B0B2C"/>
    <w:rsid w:val="003B0E51"/>
    <w:rsid w:val="003B20C3"/>
    <w:rsid w:val="003B31B5"/>
    <w:rsid w:val="003B55B6"/>
    <w:rsid w:val="003C0E01"/>
    <w:rsid w:val="003C1784"/>
    <w:rsid w:val="003C1CD9"/>
    <w:rsid w:val="003C1DD1"/>
    <w:rsid w:val="003C26D0"/>
    <w:rsid w:val="003C3173"/>
    <w:rsid w:val="003C41A8"/>
    <w:rsid w:val="003C49A1"/>
    <w:rsid w:val="003C4A4D"/>
    <w:rsid w:val="003C6077"/>
    <w:rsid w:val="003C746C"/>
    <w:rsid w:val="003C7D80"/>
    <w:rsid w:val="003D04C6"/>
    <w:rsid w:val="003D0C00"/>
    <w:rsid w:val="003D1639"/>
    <w:rsid w:val="003D3F68"/>
    <w:rsid w:val="003D445E"/>
    <w:rsid w:val="003D5D6E"/>
    <w:rsid w:val="003D6642"/>
    <w:rsid w:val="003D6FAB"/>
    <w:rsid w:val="003D724A"/>
    <w:rsid w:val="003D725C"/>
    <w:rsid w:val="003D769D"/>
    <w:rsid w:val="003E0B34"/>
    <w:rsid w:val="003E313C"/>
    <w:rsid w:val="003E3393"/>
    <w:rsid w:val="003E420A"/>
    <w:rsid w:val="003E50F9"/>
    <w:rsid w:val="003E5DE9"/>
    <w:rsid w:val="003F5D67"/>
    <w:rsid w:val="00403E08"/>
    <w:rsid w:val="0040427D"/>
    <w:rsid w:val="004042F4"/>
    <w:rsid w:val="0040432B"/>
    <w:rsid w:val="0040440E"/>
    <w:rsid w:val="00405B6C"/>
    <w:rsid w:val="00407CD2"/>
    <w:rsid w:val="00407EE0"/>
    <w:rsid w:val="0041000B"/>
    <w:rsid w:val="004103D7"/>
    <w:rsid w:val="004116B8"/>
    <w:rsid w:val="0041213C"/>
    <w:rsid w:val="00414346"/>
    <w:rsid w:val="00415FA6"/>
    <w:rsid w:val="00416E9E"/>
    <w:rsid w:val="00420016"/>
    <w:rsid w:val="004207A0"/>
    <w:rsid w:val="0042161C"/>
    <w:rsid w:val="00421B17"/>
    <w:rsid w:val="00421CC3"/>
    <w:rsid w:val="0042359E"/>
    <w:rsid w:val="004258D5"/>
    <w:rsid w:val="00425C39"/>
    <w:rsid w:val="0042746D"/>
    <w:rsid w:val="00431CFB"/>
    <w:rsid w:val="00431EF9"/>
    <w:rsid w:val="00432F1E"/>
    <w:rsid w:val="00432F4A"/>
    <w:rsid w:val="00433142"/>
    <w:rsid w:val="00433DF5"/>
    <w:rsid w:val="00435953"/>
    <w:rsid w:val="004365FF"/>
    <w:rsid w:val="0044019B"/>
    <w:rsid w:val="00440235"/>
    <w:rsid w:val="00440696"/>
    <w:rsid w:val="00441339"/>
    <w:rsid w:val="00441965"/>
    <w:rsid w:val="00441AFF"/>
    <w:rsid w:val="004433E5"/>
    <w:rsid w:val="00443B10"/>
    <w:rsid w:val="0044484E"/>
    <w:rsid w:val="00444DC5"/>
    <w:rsid w:val="0044667F"/>
    <w:rsid w:val="004478BC"/>
    <w:rsid w:val="00447F59"/>
    <w:rsid w:val="00450298"/>
    <w:rsid w:val="00453012"/>
    <w:rsid w:val="0045399A"/>
    <w:rsid w:val="00455E76"/>
    <w:rsid w:val="00457071"/>
    <w:rsid w:val="00457CAB"/>
    <w:rsid w:val="00457E14"/>
    <w:rsid w:val="00460F21"/>
    <w:rsid w:val="00461381"/>
    <w:rsid w:val="00462953"/>
    <w:rsid w:val="00464A2A"/>
    <w:rsid w:val="00467A20"/>
    <w:rsid w:val="00472D12"/>
    <w:rsid w:val="004736D4"/>
    <w:rsid w:val="00474843"/>
    <w:rsid w:val="004759B7"/>
    <w:rsid w:val="00476922"/>
    <w:rsid w:val="00476ACF"/>
    <w:rsid w:val="0047755F"/>
    <w:rsid w:val="00477C0A"/>
    <w:rsid w:val="004808EF"/>
    <w:rsid w:val="00484151"/>
    <w:rsid w:val="004850FB"/>
    <w:rsid w:val="00485812"/>
    <w:rsid w:val="00485C53"/>
    <w:rsid w:val="00485E09"/>
    <w:rsid w:val="0048655D"/>
    <w:rsid w:val="0048761D"/>
    <w:rsid w:val="004914D0"/>
    <w:rsid w:val="00491E7E"/>
    <w:rsid w:val="00491F6D"/>
    <w:rsid w:val="00493567"/>
    <w:rsid w:val="00494234"/>
    <w:rsid w:val="00495DED"/>
    <w:rsid w:val="0049692D"/>
    <w:rsid w:val="00496A8E"/>
    <w:rsid w:val="00496E32"/>
    <w:rsid w:val="00497280"/>
    <w:rsid w:val="004A2E59"/>
    <w:rsid w:val="004A2E8A"/>
    <w:rsid w:val="004A5646"/>
    <w:rsid w:val="004A61A1"/>
    <w:rsid w:val="004B2749"/>
    <w:rsid w:val="004B2F4C"/>
    <w:rsid w:val="004B2FC2"/>
    <w:rsid w:val="004B31E0"/>
    <w:rsid w:val="004B4F47"/>
    <w:rsid w:val="004B64A5"/>
    <w:rsid w:val="004C1430"/>
    <w:rsid w:val="004C1C09"/>
    <w:rsid w:val="004C49A2"/>
    <w:rsid w:val="004C5550"/>
    <w:rsid w:val="004C65B3"/>
    <w:rsid w:val="004C686C"/>
    <w:rsid w:val="004C7A80"/>
    <w:rsid w:val="004D0FEE"/>
    <w:rsid w:val="004D3128"/>
    <w:rsid w:val="004D3E6B"/>
    <w:rsid w:val="004D4BE0"/>
    <w:rsid w:val="004D667F"/>
    <w:rsid w:val="004D6FBA"/>
    <w:rsid w:val="004D70C7"/>
    <w:rsid w:val="004D74E6"/>
    <w:rsid w:val="004D75EF"/>
    <w:rsid w:val="004E1F4B"/>
    <w:rsid w:val="004E205D"/>
    <w:rsid w:val="004E25CA"/>
    <w:rsid w:val="004E43FA"/>
    <w:rsid w:val="004E48E5"/>
    <w:rsid w:val="004E6EB9"/>
    <w:rsid w:val="004E71D8"/>
    <w:rsid w:val="004E7EB9"/>
    <w:rsid w:val="004F19D1"/>
    <w:rsid w:val="004F2D1E"/>
    <w:rsid w:val="004F2F59"/>
    <w:rsid w:val="004F5C51"/>
    <w:rsid w:val="004F7875"/>
    <w:rsid w:val="005008AB"/>
    <w:rsid w:val="005016D1"/>
    <w:rsid w:val="00504048"/>
    <w:rsid w:val="00504679"/>
    <w:rsid w:val="005050A7"/>
    <w:rsid w:val="00505A8C"/>
    <w:rsid w:val="005061BB"/>
    <w:rsid w:val="0051138B"/>
    <w:rsid w:val="005115CE"/>
    <w:rsid w:val="00512FFF"/>
    <w:rsid w:val="00514F13"/>
    <w:rsid w:val="00515C2D"/>
    <w:rsid w:val="00516395"/>
    <w:rsid w:val="00516675"/>
    <w:rsid w:val="00517DBD"/>
    <w:rsid w:val="00521FF1"/>
    <w:rsid w:val="0052219D"/>
    <w:rsid w:val="00523ACA"/>
    <w:rsid w:val="00524CC9"/>
    <w:rsid w:val="005252BC"/>
    <w:rsid w:val="00526883"/>
    <w:rsid w:val="00527465"/>
    <w:rsid w:val="005277F2"/>
    <w:rsid w:val="00527A89"/>
    <w:rsid w:val="00527D96"/>
    <w:rsid w:val="005337F5"/>
    <w:rsid w:val="00534E0D"/>
    <w:rsid w:val="00535CA0"/>
    <w:rsid w:val="00536673"/>
    <w:rsid w:val="005403D6"/>
    <w:rsid w:val="00541A08"/>
    <w:rsid w:val="005433E7"/>
    <w:rsid w:val="005437AB"/>
    <w:rsid w:val="00543FD1"/>
    <w:rsid w:val="00543FF8"/>
    <w:rsid w:val="00545AC8"/>
    <w:rsid w:val="00546DC1"/>
    <w:rsid w:val="00546EA7"/>
    <w:rsid w:val="005501A2"/>
    <w:rsid w:val="00550FD2"/>
    <w:rsid w:val="00551027"/>
    <w:rsid w:val="005521D3"/>
    <w:rsid w:val="00553985"/>
    <w:rsid w:val="00553A28"/>
    <w:rsid w:val="005540E9"/>
    <w:rsid w:val="00554191"/>
    <w:rsid w:val="005568D2"/>
    <w:rsid w:val="005568E9"/>
    <w:rsid w:val="00556C40"/>
    <w:rsid w:val="0055768D"/>
    <w:rsid w:val="00560258"/>
    <w:rsid w:val="0056096F"/>
    <w:rsid w:val="00561675"/>
    <w:rsid w:val="005619D5"/>
    <w:rsid w:val="0056514B"/>
    <w:rsid w:val="005655B5"/>
    <w:rsid w:val="00573CFD"/>
    <w:rsid w:val="00574546"/>
    <w:rsid w:val="00574F76"/>
    <w:rsid w:val="00575F6D"/>
    <w:rsid w:val="005762BF"/>
    <w:rsid w:val="005776AE"/>
    <w:rsid w:val="005826B4"/>
    <w:rsid w:val="00582D48"/>
    <w:rsid w:val="00584C61"/>
    <w:rsid w:val="00585132"/>
    <w:rsid w:val="00586FC3"/>
    <w:rsid w:val="0058708C"/>
    <w:rsid w:val="00587590"/>
    <w:rsid w:val="00590A4E"/>
    <w:rsid w:val="005927B9"/>
    <w:rsid w:val="005933EE"/>
    <w:rsid w:val="00593F3C"/>
    <w:rsid w:val="0059409A"/>
    <w:rsid w:val="0059517F"/>
    <w:rsid w:val="00595F50"/>
    <w:rsid w:val="0059629E"/>
    <w:rsid w:val="00597CE7"/>
    <w:rsid w:val="005A0B07"/>
    <w:rsid w:val="005A1254"/>
    <w:rsid w:val="005A19B6"/>
    <w:rsid w:val="005A2B9C"/>
    <w:rsid w:val="005A32A7"/>
    <w:rsid w:val="005A5A69"/>
    <w:rsid w:val="005A68C8"/>
    <w:rsid w:val="005A6999"/>
    <w:rsid w:val="005A6A13"/>
    <w:rsid w:val="005A6A51"/>
    <w:rsid w:val="005A75AF"/>
    <w:rsid w:val="005B143C"/>
    <w:rsid w:val="005B1826"/>
    <w:rsid w:val="005B1A46"/>
    <w:rsid w:val="005B2256"/>
    <w:rsid w:val="005B63FC"/>
    <w:rsid w:val="005B645F"/>
    <w:rsid w:val="005B7748"/>
    <w:rsid w:val="005B7FA6"/>
    <w:rsid w:val="005C10BC"/>
    <w:rsid w:val="005C170D"/>
    <w:rsid w:val="005C21D1"/>
    <w:rsid w:val="005C2571"/>
    <w:rsid w:val="005C2E29"/>
    <w:rsid w:val="005C408B"/>
    <w:rsid w:val="005C4C20"/>
    <w:rsid w:val="005C669C"/>
    <w:rsid w:val="005D0482"/>
    <w:rsid w:val="005D1EA4"/>
    <w:rsid w:val="005D2630"/>
    <w:rsid w:val="005D2662"/>
    <w:rsid w:val="005D3730"/>
    <w:rsid w:val="005D433D"/>
    <w:rsid w:val="005D4562"/>
    <w:rsid w:val="005D4FE3"/>
    <w:rsid w:val="005D56E0"/>
    <w:rsid w:val="005D58E7"/>
    <w:rsid w:val="005D73A1"/>
    <w:rsid w:val="005D75BB"/>
    <w:rsid w:val="005E29A7"/>
    <w:rsid w:val="005E38CD"/>
    <w:rsid w:val="005E44F8"/>
    <w:rsid w:val="005E45DC"/>
    <w:rsid w:val="005E603B"/>
    <w:rsid w:val="005E6B8A"/>
    <w:rsid w:val="005E7B2D"/>
    <w:rsid w:val="005E7EB0"/>
    <w:rsid w:val="005F2371"/>
    <w:rsid w:val="005F28E9"/>
    <w:rsid w:val="005F3241"/>
    <w:rsid w:val="005F32E9"/>
    <w:rsid w:val="005F4FBF"/>
    <w:rsid w:val="005F715B"/>
    <w:rsid w:val="00600622"/>
    <w:rsid w:val="00601825"/>
    <w:rsid w:val="00602E49"/>
    <w:rsid w:val="0060373F"/>
    <w:rsid w:val="0060398A"/>
    <w:rsid w:val="00605540"/>
    <w:rsid w:val="00605E0D"/>
    <w:rsid w:val="0061040E"/>
    <w:rsid w:val="0061164D"/>
    <w:rsid w:val="00613273"/>
    <w:rsid w:val="006142AE"/>
    <w:rsid w:val="0061455C"/>
    <w:rsid w:val="006146EF"/>
    <w:rsid w:val="0061549F"/>
    <w:rsid w:val="00615601"/>
    <w:rsid w:val="006156BA"/>
    <w:rsid w:val="00616E1A"/>
    <w:rsid w:val="00621A10"/>
    <w:rsid w:val="006264A0"/>
    <w:rsid w:val="006270A1"/>
    <w:rsid w:val="00633BF4"/>
    <w:rsid w:val="00635C42"/>
    <w:rsid w:val="006363B9"/>
    <w:rsid w:val="006366E3"/>
    <w:rsid w:val="00640894"/>
    <w:rsid w:val="006414C9"/>
    <w:rsid w:val="006439AA"/>
    <w:rsid w:val="006478C7"/>
    <w:rsid w:val="00647C21"/>
    <w:rsid w:val="0065110F"/>
    <w:rsid w:val="00653514"/>
    <w:rsid w:val="00653B5E"/>
    <w:rsid w:val="00654134"/>
    <w:rsid w:val="00655C96"/>
    <w:rsid w:val="00656C35"/>
    <w:rsid w:val="00657B9E"/>
    <w:rsid w:val="006616FE"/>
    <w:rsid w:val="00661F5E"/>
    <w:rsid w:val="006630B2"/>
    <w:rsid w:val="0066645C"/>
    <w:rsid w:val="00666EFF"/>
    <w:rsid w:val="00670745"/>
    <w:rsid w:val="00672013"/>
    <w:rsid w:val="00672900"/>
    <w:rsid w:val="00672942"/>
    <w:rsid w:val="00672E08"/>
    <w:rsid w:val="00672E7C"/>
    <w:rsid w:val="00676766"/>
    <w:rsid w:val="0068098B"/>
    <w:rsid w:val="00681062"/>
    <w:rsid w:val="006820F5"/>
    <w:rsid w:val="00682297"/>
    <w:rsid w:val="00683759"/>
    <w:rsid w:val="0068485D"/>
    <w:rsid w:val="006851B5"/>
    <w:rsid w:val="00685D85"/>
    <w:rsid w:val="00686AB0"/>
    <w:rsid w:val="00691575"/>
    <w:rsid w:val="00692436"/>
    <w:rsid w:val="00692775"/>
    <w:rsid w:val="006943C6"/>
    <w:rsid w:val="00696357"/>
    <w:rsid w:val="00697351"/>
    <w:rsid w:val="006A0440"/>
    <w:rsid w:val="006A5732"/>
    <w:rsid w:val="006A583B"/>
    <w:rsid w:val="006A5F07"/>
    <w:rsid w:val="006A76BD"/>
    <w:rsid w:val="006A7FFC"/>
    <w:rsid w:val="006B00DE"/>
    <w:rsid w:val="006B1268"/>
    <w:rsid w:val="006B1488"/>
    <w:rsid w:val="006B2D66"/>
    <w:rsid w:val="006B3BC2"/>
    <w:rsid w:val="006B4690"/>
    <w:rsid w:val="006B5C03"/>
    <w:rsid w:val="006B6C7E"/>
    <w:rsid w:val="006B6DCC"/>
    <w:rsid w:val="006B6E3A"/>
    <w:rsid w:val="006B72E1"/>
    <w:rsid w:val="006C0E99"/>
    <w:rsid w:val="006C0F4D"/>
    <w:rsid w:val="006C19DC"/>
    <w:rsid w:val="006C2640"/>
    <w:rsid w:val="006C2885"/>
    <w:rsid w:val="006C2B43"/>
    <w:rsid w:val="006C2C08"/>
    <w:rsid w:val="006C3CF1"/>
    <w:rsid w:val="006C3FC8"/>
    <w:rsid w:val="006C40A6"/>
    <w:rsid w:val="006C47F6"/>
    <w:rsid w:val="006C62C8"/>
    <w:rsid w:val="006C7978"/>
    <w:rsid w:val="006C7994"/>
    <w:rsid w:val="006D0840"/>
    <w:rsid w:val="006D0BFA"/>
    <w:rsid w:val="006D0E55"/>
    <w:rsid w:val="006D128F"/>
    <w:rsid w:val="006D72D5"/>
    <w:rsid w:val="006D74E8"/>
    <w:rsid w:val="006E0E47"/>
    <w:rsid w:val="006E4C78"/>
    <w:rsid w:val="006E55FF"/>
    <w:rsid w:val="006E568F"/>
    <w:rsid w:val="006E6888"/>
    <w:rsid w:val="006E6B8D"/>
    <w:rsid w:val="006E7FA5"/>
    <w:rsid w:val="006F04BD"/>
    <w:rsid w:val="006F29A4"/>
    <w:rsid w:val="006F2E6A"/>
    <w:rsid w:val="006F4089"/>
    <w:rsid w:val="006F4261"/>
    <w:rsid w:val="006F6A4F"/>
    <w:rsid w:val="006F6FE3"/>
    <w:rsid w:val="006F73EF"/>
    <w:rsid w:val="00701018"/>
    <w:rsid w:val="007016FC"/>
    <w:rsid w:val="00702679"/>
    <w:rsid w:val="007028A5"/>
    <w:rsid w:val="00703032"/>
    <w:rsid w:val="00703261"/>
    <w:rsid w:val="00703386"/>
    <w:rsid w:val="00703879"/>
    <w:rsid w:val="00703910"/>
    <w:rsid w:val="00707EC8"/>
    <w:rsid w:val="00710671"/>
    <w:rsid w:val="007109A2"/>
    <w:rsid w:val="007110DE"/>
    <w:rsid w:val="00711732"/>
    <w:rsid w:val="00711DE2"/>
    <w:rsid w:val="00712404"/>
    <w:rsid w:val="00712E52"/>
    <w:rsid w:val="00714820"/>
    <w:rsid w:val="007159AD"/>
    <w:rsid w:val="0071661D"/>
    <w:rsid w:val="00716CFB"/>
    <w:rsid w:val="00717A78"/>
    <w:rsid w:val="00723954"/>
    <w:rsid w:val="00725E21"/>
    <w:rsid w:val="00726D56"/>
    <w:rsid w:val="00727669"/>
    <w:rsid w:val="0073083E"/>
    <w:rsid w:val="00731B68"/>
    <w:rsid w:val="00732051"/>
    <w:rsid w:val="007321C4"/>
    <w:rsid w:val="007326B7"/>
    <w:rsid w:val="00732724"/>
    <w:rsid w:val="00735AE5"/>
    <w:rsid w:val="00736F13"/>
    <w:rsid w:val="00737D6C"/>
    <w:rsid w:val="00740E37"/>
    <w:rsid w:val="00741119"/>
    <w:rsid w:val="00741DC7"/>
    <w:rsid w:val="00742786"/>
    <w:rsid w:val="00744F09"/>
    <w:rsid w:val="00745E22"/>
    <w:rsid w:val="0074721F"/>
    <w:rsid w:val="00747486"/>
    <w:rsid w:val="007478E4"/>
    <w:rsid w:val="0075063B"/>
    <w:rsid w:val="007553C8"/>
    <w:rsid w:val="007555DA"/>
    <w:rsid w:val="0075676F"/>
    <w:rsid w:val="00757346"/>
    <w:rsid w:val="00761C3E"/>
    <w:rsid w:val="00764F7C"/>
    <w:rsid w:val="007650EA"/>
    <w:rsid w:val="00765195"/>
    <w:rsid w:val="0076548E"/>
    <w:rsid w:val="007706B5"/>
    <w:rsid w:val="00770868"/>
    <w:rsid w:val="00771E1D"/>
    <w:rsid w:val="007722C8"/>
    <w:rsid w:val="00773504"/>
    <w:rsid w:val="007735E7"/>
    <w:rsid w:val="00773FEB"/>
    <w:rsid w:val="00774737"/>
    <w:rsid w:val="007747F4"/>
    <w:rsid w:val="00774904"/>
    <w:rsid w:val="00775D2F"/>
    <w:rsid w:val="00776526"/>
    <w:rsid w:val="00776E60"/>
    <w:rsid w:val="00777A59"/>
    <w:rsid w:val="00780309"/>
    <w:rsid w:val="0078052A"/>
    <w:rsid w:val="00780A21"/>
    <w:rsid w:val="007823DE"/>
    <w:rsid w:val="007851C0"/>
    <w:rsid w:val="00785CD4"/>
    <w:rsid w:val="00785E49"/>
    <w:rsid w:val="007860FB"/>
    <w:rsid w:val="007864B7"/>
    <w:rsid w:val="00791496"/>
    <w:rsid w:val="00791DB1"/>
    <w:rsid w:val="0079414F"/>
    <w:rsid w:val="00795309"/>
    <w:rsid w:val="0079533C"/>
    <w:rsid w:val="007A0E04"/>
    <w:rsid w:val="007A1B99"/>
    <w:rsid w:val="007A25AD"/>
    <w:rsid w:val="007A2AA9"/>
    <w:rsid w:val="007A3F4C"/>
    <w:rsid w:val="007A662E"/>
    <w:rsid w:val="007B2063"/>
    <w:rsid w:val="007B3486"/>
    <w:rsid w:val="007B3F9D"/>
    <w:rsid w:val="007B4595"/>
    <w:rsid w:val="007B5DD2"/>
    <w:rsid w:val="007B7599"/>
    <w:rsid w:val="007C0EE0"/>
    <w:rsid w:val="007C2A23"/>
    <w:rsid w:val="007C3DB1"/>
    <w:rsid w:val="007C4E44"/>
    <w:rsid w:val="007C505F"/>
    <w:rsid w:val="007C5BCC"/>
    <w:rsid w:val="007C6716"/>
    <w:rsid w:val="007C6788"/>
    <w:rsid w:val="007C7405"/>
    <w:rsid w:val="007C74D5"/>
    <w:rsid w:val="007C7C92"/>
    <w:rsid w:val="007D22CC"/>
    <w:rsid w:val="007D4229"/>
    <w:rsid w:val="007D4733"/>
    <w:rsid w:val="007D6B19"/>
    <w:rsid w:val="007E09DA"/>
    <w:rsid w:val="007E0B4E"/>
    <w:rsid w:val="007E0CAE"/>
    <w:rsid w:val="007E1148"/>
    <w:rsid w:val="007E2472"/>
    <w:rsid w:val="007E24BB"/>
    <w:rsid w:val="007E2FA7"/>
    <w:rsid w:val="007E4C99"/>
    <w:rsid w:val="007E5213"/>
    <w:rsid w:val="007E5BB0"/>
    <w:rsid w:val="007E7E64"/>
    <w:rsid w:val="007E7F92"/>
    <w:rsid w:val="007F048D"/>
    <w:rsid w:val="007F126B"/>
    <w:rsid w:val="007F1CF2"/>
    <w:rsid w:val="007F2040"/>
    <w:rsid w:val="007F3D2D"/>
    <w:rsid w:val="007F599A"/>
    <w:rsid w:val="007F5C4E"/>
    <w:rsid w:val="0080188A"/>
    <w:rsid w:val="00802498"/>
    <w:rsid w:val="00802F03"/>
    <w:rsid w:val="008030FF"/>
    <w:rsid w:val="00803248"/>
    <w:rsid w:val="0080332B"/>
    <w:rsid w:val="00803E69"/>
    <w:rsid w:val="008055CC"/>
    <w:rsid w:val="00805C99"/>
    <w:rsid w:val="00806272"/>
    <w:rsid w:val="0080710A"/>
    <w:rsid w:val="008075C7"/>
    <w:rsid w:val="00807614"/>
    <w:rsid w:val="00807654"/>
    <w:rsid w:val="00807E37"/>
    <w:rsid w:val="00810982"/>
    <w:rsid w:val="00811D7A"/>
    <w:rsid w:val="00812886"/>
    <w:rsid w:val="008139B6"/>
    <w:rsid w:val="00814F90"/>
    <w:rsid w:val="00814FAF"/>
    <w:rsid w:val="00821B4D"/>
    <w:rsid w:val="00826E70"/>
    <w:rsid w:val="00827636"/>
    <w:rsid w:val="00827759"/>
    <w:rsid w:val="00831B68"/>
    <w:rsid w:val="00832E2C"/>
    <w:rsid w:val="00833E5D"/>
    <w:rsid w:val="00834AC0"/>
    <w:rsid w:val="00834DE1"/>
    <w:rsid w:val="008357C3"/>
    <w:rsid w:val="00836DF4"/>
    <w:rsid w:val="0083711F"/>
    <w:rsid w:val="0083765E"/>
    <w:rsid w:val="00842263"/>
    <w:rsid w:val="00842CA1"/>
    <w:rsid w:val="0084669D"/>
    <w:rsid w:val="00846E5B"/>
    <w:rsid w:val="008529E0"/>
    <w:rsid w:val="00853807"/>
    <w:rsid w:val="008547CE"/>
    <w:rsid w:val="00854B92"/>
    <w:rsid w:val="00855ABE"/>
    <w:rsid w:val="00855CBA"/>
    <w:rsid w:val="0085639B"/>
    <w:rsid w:val="0086141B"/>
    <w:rsid w:val="008619AD"/>
    <w:rsid w:val="00862301"/>
    <w:rsid w:val="008638E4"/>
    <w:rsid w:val="00864047"/>
    <w:rsid w:val="00864A70"/>
    <w:rsid w:val="0086517E"/>
    <w:rsid w:val="0086726A"/>
    <w:rsid w:val="00872862"/>
    <w:rsid w:val="00874302"/>
    <w:rsid w:val="008749FB"/>
    <w:rsid w:val="00874DBE"/>
    <w:rsid w:val="008752E5"/>
    <w:rsid w:val="008764F9"/>
    <w:rsid w:val="008779AD"/>
    <w:rsid w:val="008836D1"/>
    <w:rsid w:val="00883EAA"/>
    <w:rsid w:val="008840FD"/>
    <w:rsid w:val="00885353"/>
    <w:rsid w:val="00885CFF"/>
    <w:rsid w:val="00885D2D"/>
    <w:rsid w:val="00886E12"/>
    <w:rsid w:val="0088744F"/>
    <w:rsid w:val="00887FDD"/>
    <w:rsid w:val="008918A4"/>
    <w:rsid w:val="00891E5D"/>
    <w:rsid w:val="00893446"/>
    <w:rsid w:val="00894B55"/>
    <w:rsid w:val="0089555B"/>
    <w:rsid w:val="0089579A"/>
    <w:rsid w:val="0089722F"/>
    <w:rsid w:val="008A0B38"/>
    <w:rsid w:val="008A2142"/>
    <w:rsid w:val="008A3380"/>
    <w:rsid w:val="008A575F"/>
    <w:rsid w:val="008A7383"/>
    <w:rsid w:val="008A7DF8"/>
    <w:rsid w:val="008B0EC0"/>
    <w:rsid w:val="008B4807"/>
    <w:rsid w:val="008B4860"/>
    <w:rsid w:val="008B4D48"/>
    <w:rsid w:val="008B7518"/>
    <w:rsid w:val="008C0CAF"/>
    <w:rsid w:val="008C3D1A"/>
    <w:rsid w:val="008C44C6"/>
    <w:rsid w:val="008C47FF"/>
    <w:rsid w:val="008C565E"/>
    <w:rsid w:val="008C63F7"/>
    <w:rsid w:val="008C6D3D"/>
    <w:rsid w:val="008C792B"/>
    <w:rsid w:val="008D2654"/>
    <w:rsid w:val="008D5F99"/>
    <w:rsid w:val="008D7A67"/>
    <w:rsid w:val="008E0FD0"/>
    <w:rsid w:val="008E2F0A"/>
    <w:rsid w:val="008E737A"/>
    <w:rsid w:val="008F1A2D"/>
    <w:rsid w:val="008F58A2"/>
    <w:rsid w:val="008F678C"/>
    <w:rsid w:val="008F7CFE"/>
    <w:rsid w:val="009036F4"/>
    <w:rsid w:val="0090403A"/>
    <w:rsid w:val="00904167"/>
    <w:rsid w:val="00907B50"/>
    <w:rsid w:val="00910258"/>
    <w:rsid w:val="00910E18"/>
    <w:rsid w:val="00911ADB"/>
    <w:rsid w:val="009122CB"/>
    <w:rsid w:val="00913143"/>
    <w:rsid w:val="00915D62"/>
    <w:rsid w:val="009165CA"/>
    <w:rsid w:val="009171AB"/>
    <w:rsid w:val="00917BD2"/>
    <w:rsid w:val="00917E09"/>
    <w:rsid w:val="00921801"/>
    <w:rsid w:val="00922350"/>
    <w:rsid w:val="00922607"/>
    <w:rsid w:val="009242A0"/>
    <w:rsid w:val="009245DC"/>
    <w:rsid w:val="00924872"/>
    <w:rsid w:val="009257DE"/>
    <w:rsid w:val="009260A9"/>
    <w:rsid w:val="00927A53"/>
    <w:rsid w:val="009305C2"/>
    <w:rsid w:val="00931068"/>
    <w:rsid w:val="009312C8"/>
    <w:rsid w:val="00933267"/>
    <w:rsid w:val="00934D71"/>
    <w:rsid w:val="00934F2D"/>
    <w:rsid w:val="00936CAB"/>
    <w:rsid w:val="009370EE"/>
    <w:rsid w:val="009375DB"/>
    <w:rsid w:val="00940DDC"/>
    <w:rsid w:val="00940FDC"/>
    <w:rsid w:val="00944539"/>
    <w:rsid w:val="00945539"/>
    <w:rsid w:val="00946450"/>
    <w:rsid w:val="009479AE"/>
    <w:rsid w:val="009505D7"/>
    <w:rsid w:val="00951ADB"/>
    <w:rsid w:val="00951D2E"/>
    <w:rsid w:val="00955608"/>
    <w:rsid w:val="00956EB6"/>
    <w:rsid w:val="00962E1E"/>
    <w:rsid w:val="00963E51"/>
    <w:rsid w:val="00964068"/>
    <w:rsid w:val="00964459"/>
    <w:rsid w:val="00965B9E"/>
    <w:rsid w:val="00965D96"/>
    <w:rsid w:val="00965F5D"/>
    <w:rsid w:val="0096799E"/>
    <w:rsid w:val="00971A24"/>
    <w:rsid w:val="00972ABF"/>
    <w:rsid w:val="009752CF"/>
    <w:rsid w:val="0097538B"/>
    <w:rsid w:val="009755C9"/>
    <w:rsid w:val="00975B4B"/>
    <w:rsid w:val="00976DCE"/>
    <w:rsid w:val="00983CD7"/>
    <w:rsid w:val="00987123"/>
    <w:rsid w:val="009911F9"/>
    <w:rsid w:val="00992ED6"/>
    <w:rsid w:val="00993A7E"/>
    <w:rsid w:val="00997D75"/>
    <w:rsid w:val="009A143B"/>
    <w:rsid w:val="009A3351"/>
    <w:rsid w:val="009A4DC4"/>
    <w:rsid w:val="009A7CBC"/>
    <w:rsid w:val="009B195C"/>
    <w:rsid w:val="009B2C87"/>
    <w:rsid w:val="009B30F4"/>
    <w:rsid w:val="009B75BB"/>
    <w:rsid w:val="009B7856"/>
    <w:rsid w:val="009C16C7"/>
    <w:rsid w:val="009C2AC6"/>
    <w:rsid w:val="009C3407"/>
    <w:rsid w:val="009C3608"/>
    <w:rsid w:val="009D0733"/>
    <w:rsid w:val="009D0C5D"/>
    <w:rsid w:val="009D2E8B"/>
    <w:rsid w:val="009D3FDA"/>
    <w:rsid w:val="009D4E07"/>
    <w:rsid w:val="009D5106"/>
    <w:rsid w:val="009D5A95"/>
    <w:rsid w:val="009D754C"/>
    <w:rsid w:val="009E043F"/>
    <w:rsid w:val="009E2467"/>
    <w:rsid w:val="009E3192"/>
    <w:rsid w:val="009E3318"/>
    <w:rsid w:val="009E44B8"/>
    <w:rsid w:val="009E4C14"/>
    <w:rsid w:val="009E5624"/>
    <w:rsid w:val="009E798D"/>
    <w:rsid w:val="009F12A1"/>
    <w:rsid w:val="009F1A8A"/>
    <w:rsid w:val="009F24E1"/>
    <w:rsid w:val="009F2A6A"/>
    <w:rsid w:val="009F2E3E"/>
    <w:rsid w:val="009F317F"/>
    <w:rsid w:val="009F3C8E"/>
    <w:rsid w:val="009F545F"/>
    <w:rsid w:val="00A00951"/>
    <w:rsid w:val="00A00F1F"/>
    <w:rsid w:val="00A01A37"/>
    <w:rsid w:val="00A01E2C"/>
    <w:rsid w:val="00A022AE"/>
    <w:rsid w:val="00A0305E"/>
    <w:rsid w:val="00A03A97"/>
    <w:rsid w:val="00A064F3"/>
    <w:rsid w:val="00A0655E"/>
    <w:rsid w:val="00A0772F"/>
    <w:rsid w:val="00A07EA2"/>
    <w:rsid w:val="00A10E1A"/>
    <w:rsid w:val="00A17DF7"/>
    <w:rsid w:val="00A20618"/>
    <w:rsid w:val="00A20E58"/>
    <w:rsid w:val="00A20EB2"/>
    <w:rsid w:val="00A211BB"/>
    <w:rsid w:val="00A235FE"/>
    <w:rsid w:val="00A24D0D"/>
    <w:rsid w:val="00A25ADE"/>
    <w:rsid w:val="00A26AE7"/>
    <w:rsid w:val="00A302B8"/>
    <w:rsid w:val="00A30C8D"/>
    <w:rsid w:val="00A310B2"/>
    <w:rsid w:val="00A3131F"/>
    <w:rsid w:val="00A36A8B"/>
    <w:rsid w:val="00A3770B"/>
    <w:rsid w:val="00A401DD"/>
    <w:rsid w:val="00A402F0"/>
    <w:rsid w:val="00A403D6"/>
    <w:rsid w:val="00A417FC"/>
    <w:rsid w:val="00A41885"/>
    <w:rsid w:val="00A432D8"/>
    <w:rsid w:val="00A433D1"/>
    <w:rsid w:val="00A44954"/>
    <w:rsid w:val="00A4783A"/>
    <w:rsid w:val="00A47D68"/>
    <w:rsid w:val="00A51D27"/>
    <w:rsid w:val="00A52D18"/>
    <w:rsid w:val="00A60CE2"/>
    <w:rsid w:val="00A61C27"/>
    <w:rsid w:val="00A61D5A"/>
    <w:rsid w:val="00A622FA"/>
    <w:rsid w:val="00A625AE"/>
    <w:rsid w:val="00A62BDE"/>
    <w:rsid w:val="00A63F07"/>
    <w:rsid w:val="00A6506F"/>
    <w:rsid w:val="00A65F26"/>
    <w:rsid w:val="00A67D46"/>
    <w:rsid w:val="00A67E48"/>
    <w:rsid w:val="00A67EA3"/>
    <w:rsid w:val="00A7202B"/>
    <w:rsid w:val="00A7284A"/>
    <w:rsid w:val="00A74A77"/>
    <w:rsid w:val="00A755AF"/>
    <w:rsid w:val="00A76482"/>
    <w:rsid w:val="00A76E3A"/>
    <w:rsid w:val="00A820CC"/>
    <w:rsid w:val="00A83FEF"/>
    <w:rsid w:val="00A84251"/>
    <w:rsid w:val="00A854B1"/>
    <w:rsid w:val="00A87AD9"/>
    <w:rsid w:val="00A87E0F"/>
    <w:rsid w:val="00A92AA4"/>
    <w:rsid w:val="00A951C0"/>
    <w:rsid w:val="00A9697F"/>
    <w:rsid w:val="00A96AE6"/>
    <w:rsid w:val="00A97079"/>
    <w:rsid w:val="00AA06FA"/>
    <w:rsid w:val="00AA0CEF"/>
    <w:rsid w:val="00AA133A"/>
    <w:rsid w:val="00AA45B3"/>
    <w:rsid w:val="00AA4E26"/>
    <w:rsid w:val="00AA4E64"/>
    <w:rsid w:val="00AA4EA6"/>
    <w:rsid w:val="00AA5C77"/>
    <w:rsid w:val="00AA5FC3"/>
    <w:rsid w:val="00AA756D"/>
    <w:rsid w:val="00AB150E"/>
    <w:rsid w:val="00AB1F41"/>
    <w:rsid w:val="00AB2113"/>
    <w:rsid w:val="00AB2B71"/>
    <w:rsid w:val="00AB42CA"/>
    <w:rsid w:val="00AB4316"/>
    <w:rsid w:val="00AB7EC3"/>
    <w:rsid w:val="00AC0003"/>
    <w:rsid w:val="00AC0728"/>
    <w:rsid w:val="00AC0807"/>
    <w:rsid w:val="00AC0BF2"/>
    <w:rsid w:val="00AC267D"/>
    <w:rsid w:val="00AC42D3"/>
    <w:rsid w:val="00AC51C4"/>
    <w:rsid w:val="00AC57D2"/>
    <w:rsid w:val="00AC76DE"/>
    <w:rsid w:val="00AC7C3C"/>
    <w:rsid w:val="00AD0E9F"/>
    <w:rsid w:val="00AD153A"/>
    <w:rsid w:val="00AD19F4"/>
    <w:rsid w:val="00AD65C1"/>
    <w:rsid w:val="00AD6835"/>
    <w:rsid w:val="00AE02C1"/>
    <w:rsid w:val="00AE1B5D"/>
    <w:rsid w:val="00AE24B0"/>
    <w:rsid w:val="00AE2533"/>
    <w:rsid w:val="00AE3211"/>
    <w:rsid w:val="00AE328E"/>
    <w:rsid w:val="00AE3679"/>
    <w:rsid w:val="00AE3BE3"/>
    <w:rsid w:val="00AE568F"/>
    <w:rsid w:val="00AE78F1"/>
    <w:rsid w:val="00AE7B4E"/>
    <w:rsid w:val="00AF034D"/>
    <w:rsid w:val="00AF0357"/>
    <w:rsid w:val="00AF05B9"/>
    <w:rsid w:val="00AF1444"/>
    <w:rsid w:val="00AF1B9A"/>
    <w:rsid w:val="00AF296B"/>
    <w:rsid w:val="00AF29DA"/>
    <w:rsid w:val="00AF2C64"/>
    <w:rsid w:val="00AF5057"/>
    <w:rsid w:val="00AF729B"/>
    <w:rsid w:val="00AF756D"/>
    <w:rsid w:val="00B014B3"/>
    <w:rsid w:val="00B0288D"/>
    <w:rsid w:val="00B0397C"/>
    <w:rsid w:val="00B04B30"/>
    <w:rsid w:val="00B12061"/>
    <w:rsid w:val="00B15D4D"/>
    <w:rsid w:val="00B15EBD"/>
    <w:rsid w:val="00B164FC"/>
    <w:rsid w:val="00B17A14"/>
    <w:rsid w:val="00B20B82"/>
    <w:rsid w:val="00B214CF"/>
    <w:rsid w:val="00B2298A"/>
    <w:rsid w:val="00B23633"/>
    <w:rsid w:val="00B25878"/>
    <w:rsid w:val="00B25BFE"/>
    <w:rsid w:val="00B27A79"/>
    <w:rsid w:val="00B310BA"/>
    <w:rsid w:val="00B31B69"/>
    <w:rsid w:val="00B32183"/>
    <w:rsid w:val="00B3296F"/>
    <w:rsid w:val="00B32B6F"/>
    <w:rsid w:val="00B33552"/>
    <w:rsid w:val="00B337E6"/>
    <w:rsid w:val="00B34DAD"/>
    <w:rsid w:val="00B356EA"/>
    <w:rsid w:val="00B36D33"/>
    <w:rsid w:val="00B376ED"/>
    <w:rsid w:val="00B40C86"/>
    <w:rsid w:val="00B41012"/>
    <w:rsid w:val="00B41C7D"/>
    <w:rsid w:val="00B43E16"/>
    <w:rsid w:val="00B46678"/>
    <w:rsid w:val="00B47600"/>
    <w:rsid w:val="00B5001B"/>
    <w:rsid w:val="00B50870"/>
    <w:rsid w:val="00B508C1"/>
    <w:rsid w:val="00B50C63"/>
    <w:rsid w:val="00B51CE9"/>
    <w:rsid w:val="00B52281"/>
    <w:rsid w:val="00B522C7"/>
    <w:rsid w:val="00B526B8"/>
    <w:rsid w:val="00B52F39"/>
    <w:rsid w:val="00B53754"/>
    <w:rsid w:val="00B5510D"/>
    <w:rsid w:val="00B56620"/>
    <w:rsid w:val="00B57220"/>
    <w:rsid w:val="00B6094D"/>
    <w:rsid w:val="00B625A4"/>
    <w:rsid w:val="00B62C92"/>
    <w:rsid w:val="00B63139"/>
    <w:rsid w:val="00B648E2"/>
    <w:rsid w:val="00B6524C"/>
    <w:rsid w:val="00B65577"/>
    <w:rsid w:val="00B70615"/>
    <w:rsid w:val="00B746C0"/>
    <w:rsid w:val="00B750F9"/>
    <w:rsid w:val="00B776FA"/>
    <w:rsid w:val="00B801F7"/>
    <w:rsid w:val="00B83BC4"/>
    <w:rsid w:val="00B84156"/>
    <w:rsid w:val="00B847BB"/>
    <w:rsid w:val="00B85C7C"/>
    <w:rsid w:val="00B869F4"/>
    <w:rsid w:val="00B90CA1"/>
    <w:rsid w:val="00B920BC"/>
    <w:rsid w:val="00B93684"/>
    <w:rsid w:val="00B93D50"/>
    <w:rsid w:val="00B94A37"/>
    <w:rsid w:val="00B94FFC"/>
    <w:rsid w:val="00B96623"/>
    <w:rsid w:val="00B96EC1"/>
    <w:rsid w:val="00B97388"/>
    <w:rsid w:val="00BA0587"/>
    <w:rsid w:val="00BA135E"/>
    <w:rsid w:val="00BA19F4"/>
    <w:rsid w:val="00BA359D"/>
    <w:rsid w:val="00BA40DA"/>
    <w:rsid w:val="00BA4342"/>
    <w:rsid w:val="00BA5810"/>
    <w:rsid w:val="00BB0A00"/>
    <w:rsid w:val="00BB0ABB"/>
    <w:rsid w:val="00BB2CD1"/>
    <w:rsid w:val="00BB2EAF"/>
    <w:rsid w:val="00BB3227"/>
    <w:rsid w:val="00BB3586"/>
    <w:rsid w:val="00BB3E90"/>
    <w:rsid w:val="00BB5057"/>
    <w:rsid w:val="00BB5CFA"/>
    <w:rsid w:val="00BB64BF"/>
    <w:rsid w:val="00BC10CB"/>
    <w:rsid w:val="00BC26D4"/>
    <w:rsid w:val="00BC32BF"/>
    <w:rsid w:val="00BC3D7F"/>
    <w:rsid w:val="00BC3F9C"/>
    <w:rsid w:val="00BC43A7"/>
    <w:rsid w:val="00BC4D06"/>
    <w:rsid w:val="00BC59CF"/>
    <w:rsid w:val="00BD0724"/>
    <w:rsid w:val="00BD0B87"/>
    <w:rsid w:val="00BD1268"/>
    <w:rsid w:val="00BD21E5"/>
    <w:rsid w:val="00BD2A7A"/>
    <w:rsid w:val="00BD4853"/>
    <w:rsid w:val="00BD532B"/>
    <w:rsid w:val="00BD7292"/>
    <w:rsid w:val="00BD7999"/>
    <w:rsid w:val="00BE0BF4"/>
    <w:rsid w:val="00BE3F5D"/>
    <w:rsid w:val="00BE4399"/>
    <w:rsid w:val="00BE47A1"/>
    <w:rsid w:val="00BE58BD"/>
    <w:rsid w:val="00BE6499"/>
    <w:rsid w:val="00BE7C66"/>
    <w:rsid w:val="00BF049C"/>
    <w:rsid w:val="00BF0DDE"/>
    <w:rsid w:val="00BF2174"/>
    <w:rsid w:val="00BF36CE"/>
    <w:rsid w:val="00BF4048"/>
    <w:rsid w:val="00BF54C2"/>
    <w:rsid w:val="00BF5779"/>
    <w:rsid w:val="00C00632"/>
    <w:rsid w:val="00C01795"/>
    <w:rsid w:val="00C01FAA"/>
    <w:rsid w:val="00C03020"/>
    <w:rsid w:val="00C047C4"/>
    <w:rsid w:val="00C04B9B"/>
    <w:rsid w:val="00C04F9C"/>
    <w:rsid w:val="00C06DEC"/>
    <w:rsid w:val="00C1157D"/>
    <w:rsid w:val="00C11FBE"/>
    <w:rsid w:val="00C1254C"/>
    <w:rsid w:val="00C1362B"/>
    <w:rsid w:val="00C1367F"/>
    <w:rsid w:val="00C14541"/>
    <w:rsid w:val="00C159CD"/>
    <w:rsid w:val="00C1644E"/>
    <w:rsid w:val="00C20092"/>
    <w:rsid w:val="00C20304"/>
    <w:rsid w:val="00C216E8"/>
    <w:rsid w:val="00C219D6"/>
    <w:rsid w:val="00C22C01"/>
    <w:rsid w:val="00C233F3"/>
    <w:rsid w:val="00C23561"/>
    <w:rsid w:val="00C23CD3"/>
    <w:rsid w:val="00C2410C"/>
    <w:rsid w:val="00C24DF9"/>
    <w:rsid w:val="00C2575A"/>
    <w:rsid w:val="00C265F0"/>
    <w:rsid w:val="00C274C9"/>
    <w:rsid w:val="00C3031A"/>
    <w:rsid w:val="00C3395B"/>
    <w:rsid w:val="00C33A64"/>
    <w:rsid w:val="00C37557"/>
    <w:rsid w:val="00C44620"/>
    <w:rsid w:val="00C46CA0"/>
    <w:rsid w:val="00C46DF2"/>
    <w:rsid w:val="00C50A85"/>
    <w:rsid w:val="00C50F54"/>
    <w:rsid w:val="00C5183A"/>
    <w:rsid w:val="00C52439"/>
    <w:rsid w:val="00C52E04"/>
    <w:rsid w:val="00C548F8"/>
    <w:rsid w:val="00C55468"/>
    <w:rsid w:val="00C5630F"/>
    <w:rsid w:val="00C568FB"/>
    <w:rsid w:val="00C60939"/>
    <w:rsid w:val="00C62A72"/>
    <w:rsid w:val="00C62DA1"/>
    <w:rsid w:val="00C63135"/>
    <w:rsid w:val="00C638E8"/>
    <w:rsid w:val="00C63C21"/>
    <w:rsid w:val="00C67CD4"/>
    <w:rsid w:val="00C72278"/>
    <w:rsid w:val="00C7253F"/>
    <w:rsid w:val="00C725B2"/>
    <w:rsid w:val="00C73A00"/>
    <w:rsid w:val="00C73F9B"/>
    <w:rsid w:val="00C740F9"/>
    <w:rsid w:val="00C81443"/>
    <w:rsid w:val="00C82F87"/>
    <w:rsid w:val="00C843E6"/>
    <w:rsid w:val="00C84CF3"/>
    <w:rsid w:val="00C86A35"/>
    <w:rsid w:val="00C874F7"/>
    <w:rsid w:val="00C878E9"/>
    <w:rsid w:val="00C900A3"/>
    <w:rsid w:val="00C9038B"/>
    <w:rsid w:val="00C91FAA"/>
    <w:rsid w:val="00C92B1F"/>
    <w:rsid w:val="00C93A4D"/>
    <w:rsid w:val="00C941D8"/>
    <w:rsid w:val="00C955D5"/>
    <w:rsid w:val="00C95B62"/>
    <w:rsid w:val="00C95C94"/>
    <w:rsid w:val="00C96CC5"/>
    <w:rsid w:val="00C97203"/>
    <w:rsid w:val="00C977BF"/>
    <w:rsid w:val="00CA1706"/>
    <w:rsid w:val="00CA1C7F"/>
    <w:rsid w:val="00CA28ED"/>
    <w:rsid w:val="00CA3A55"/>
    <w:rsid w:val="00CA404C"/>
    <w:rsid w:val="00CA7F5E"/>
    <w:rsid w:val="00CB023B"/>
    <w:rsid w:val="00CB073F"/>
    <w:rsid w:val="00CB07C2"/>
    <w:rsid w:val="00CB0B5B"/>
    <w:rsid w:val="00CB18A6"/>
    <w:rsid w:val="00CB1CDE"/>
    <w:rsid w:val="00CB2060"/>
    <w:rsid w:val="00CB2FFA"/>
    <w:rsid w:val="00CB3D72"/>
    <w:rsid w:val="00CB4D49"/>
    <w:rsid w:val="00CB556C"/>
    <w:rsid w:val="00CB5B74"/>
    <w:rsid w:val="00CB67EF"/>
    <w:rsid w:val="00CB778A"/>
    <w:rsid w:val="00CB7866"/>
    <w:rsid w:val="00CC1E4B"/>
    <w:rsid w:val="00CC23EC"/>
    <w:rsid w:val="00CC2841"/>
    <w:rsid w:val="00CC4597"/>
    <w:rsid w:val="00CC6FC5"/>
    <w:rsid w:val="00CC72CC"/>
    <w:rsid w:val="00CD03BD"/>
    <w:rsid w:val="00CD0A77"/>
    <w:rsid w:val="00CD0B93"/>
    <w:rsid w:val="00CD1E14"/>
    <w:rsid w:val="00CD2E02"/>
    <w:rsid w:val="00CD3005"/>
    <w:rsid w:val="00CD38BF"/>
    <w:rsid w:val="00CD6B1E"/>
    <w:rsid w:val="00CE097D"/>
    <w:rsid w:val="00CE18C1"/>
    <w:rsid w:val="00CE32CC"/>
    <w:rsid w:val="00CE42F7"/>
    <w:rsid w:val="00CE6C55"/>
    <w:rsid w:val="00CE6D76"/>
    <w:rsid w:val="00CE7857"/>
    <w:rsid w:val="00CF039C"/>
    <w:rsid w:val="00CF32A1"/>
    <w:rsid w:val="00CF3EE9"/>
    <w:rsid w:val="00CF62CB"/>
    <w:rsid w:val="00D00DA5"/>
    <w:rsid w:val="00D01304"/>
    <w:rsid w:val="00D10179"/>
    <w:rsid w:val="00D11AF9"/>
    <w:rsid w:val="00D1430A"/>
    <w:rsid w:val="00D14D57"/>
    <w:rsid w:val="00D16733"/>
    <w:rsid w:val="00D16F84"/>
    <w:rsid w:val="00D17289"/>
    <w:rsid w:val="00D1765B"/>
    <w:rsid w:val="00D1783A"/>
    <w:rsid w:val="00D20454"/>
    <w:rsid w:val="00D21433"/>
    <w:rsid w:val="00D21DAD"/>
    <w:rsid w:val="00D22A11"/>
    <w:rsid w:val="00D23764"/>
    <w:rsid w:val="00D23A90"/>
    <w:rsid w:val="00D25A2C"/>
    <w:rsid w:val="00D266E9"/>
    <w:rsid w:val="00D26CDC"/>
    <w:rsid w:val="00D26F01"/>
    <w:rsid w:val="00D27A5E"/>
    <w:rsid w:val="00D27AF3"/>
    <w:rsid w:val="00D30BC6"/>
    <w:rsid w:val="00D33CA4"/>
    <w:rsid w:val="00D34554"/>
    <w:rsid w:val="00D3485A"/>
    <w:rsid w:val="00D34B46"/>
    <w:rsid w:val="00D34EB2"/>
    <w:rsid w:val="00D354EC"/>
    <w:rsid w:val="00D3593E"/>
    <w:rsid w:val="00D36AC1"/>
    <w:rsid w:val="00D40CD7"/>
    <w:rsid w:val="00D4271A"/>
    <w:rsid w:val="00D43229"/>
    <w:rsid w:val="00D44558"/>
    <w:rsid w:val="00D44F61"/>
    <w:rsid w:val="00D4579B"/>
    <w:rsid w:val="00D5081F"/>
    <w:rsid w:val="00D50C63"/>
    <w:rsid w:val="00D51FB7"/>
    <w:rsid w:val="00D520F0"/>
    <w:rsid w:val="00D52F86"/>
    <w:rsid w:val="00D55430"/>
    <w:rsid w:val="00D55D4E"/>
    <w:rsid w:val="00D56DA2"/>
    <w:rsid w:val="00D57143"/>
    <w:rsid w:val="00D603DC"/>
    <w:rsid w:val="00D618AF"/>
    <w:rsid w:val="00D6246A"/>
    <w:rsid w:val="00D62A8E"/>
    <w:rsid w:val="00D6433F"/>
    <w:rsid w:val="00D66A88"/>
    <w:rsid w:val="00D66CE6"/>
    <w:rsid w:val="00D67C4D"/>
    <w:rsid w:val="00D711C9"/>
    <w:rsid w:val="00D729CF"/>
    <w:rsid w:val="00D72CDA"/>
    <w:rsid w:val="00D76B03"/>
    <w:rsid w:val="00D80E29"/>
    <w:rsid w:val="00D8476C"/>
    <w:rsid w:val="00D85248"/>
    <w:rsid w:val="00D86633"/>
    <w:rsid w:val="00D8745A"/>
    <w:rsid w:val="00D87A77"/>
    <w:rsid w:val="00D90B37"/>
    <w:rsid w:val="00D90E74"/>
    <w:rsid w:val="00D915AE"/>
    <w:rsid w:val="00D94305"/>
    <w:rsid w:val="00D95AB9"/>
    <w:rsid w:val="00D968D1"/>
    <w:rsid w:val="00D96B5D"/>
    <w:rsid w:val="00DA0BBC"/>
    <w:rsid w:val="00DA0E98"/>
    <w:rsid w:val="00DA1200"/>
    <w:rsid w:val="00DA2110"/>
    <w:rsid w:val="00DA2A73"/>
    <w:rsid w:val="00DA402E"/>
    <w:rsid w:val="00DB1E1C"/>
    <w:rsid w:val="00DB1FAB"/>
    <w:rsid w:val="00DB30F3"/>
    <w:rsid w:val="00DB337E"/>
    <w:rsid w:val="00DB35F0"/>
    <w:rsid w:val="00DB4A59"/>
    <w:rsid w:val="00DB58F6"/>
    <w:rsid w:val="00DB6A8C"/>
    <w:rsid w:val="00DB7F53"/>
    <w:rsid w:val="00DC3EE2"/>
    <w:rsid w:val="00DC4BDC"/>
    <w:rsid w:val="00DC5780"/>
    <w:rsid w:val="00DC607B"/>
    <w:rsid w:val="00DC6A56"/>
    <w:rsid w:val="00DC6FA6"/>
    <w:rsid w:val="00DD0D50"/>
    <w:rsid w:val="00DD1780"/>
    <w:rsid w:val="00DD342E"/>
    <w:rsid w:val="00DD3686"/>
    <w:rsid w:val="00DE00E8"/>
    <w:rsid w:val="00DE15FB"/>
    <w:rsid w:val="00DE26F7"/>
    <w:rsid w:val="00DE28C9"/>
    <w:rsid w:val="00DE393C"/>
    <w:rsid w:val="00DE44B8"/>
    <w:rsid w:val="00DE4646"/>
    <w:rsid w:val="00DE5C89"/>
    <w:rsid w:val="00DF17E4"/>
    <w:rsid w:val="00DF25D5"/>
    <w:rsid w:val="00DF3FBE"/>
    <w:rsid w:val="00DF42F4"/>
    <w:rsid w:val="00DF4EA9"/>
    <w:rsid w:val="00DF59C9"/>
    <w:rsid w:val="00DF6C2B"/>
    <w:rsid w:val="00DF72A5"/>
    <w:rsid w:val="00E00AEF"/>
    <w:rsid w:val="00E013A1"/>
    <w:rsid w:val="00E01400"/>
    <w:rsid w:val="00E016E8"/>
    <w:rsid w:val="00E03A90"/>
    <w:rsid w:val="00E03C84"/>
    <w:rsid w:val="00E063C0"/>
    <w:rsid w:val="00E10FDA"/>
    <w:rsid w:val="00E129BB"/>
    <w:rsid w:val="00E13258"/>
    <w:rsid w:val="00E13A44"/>
    <w:rsid w:val="00E14B4B"/>
    <w:rsid w:val="00E153E9"/>
    <w:rsid w:val="00E156E7"/>
    <w:rsid w:val="00E15AC2"/>
    <w:rsid w:val="00E15AEE"/>
    <w:rsid w:val="00E17E38"/>
    <w:rsid w:val="00E20348"/>
    <w:rsid w:val="00E20D59"/>
    <w:rsid w:val="00E21663"/>
    <w:rsid w:val="00E21AC9"/>
    <w:rsid w:val="00E2255A"/>
    <w:rsid w:val="00E229AE"/>
    <w:rsid w:val="00E22D5E"/>
    <w:rsid w:val="00E2336F"/>
    <w:rsid w:val="00E2518F"/>
    <w:rsid w:val="00E2595E"/>
    <w:rsid w:val="00E26410"/>
    <w:rsid w:val="00E272BD"/>
    <w:rsid w:val="00E27625"/>
    <w:rsid w:val="00E27DFB"/>
    <w:rsid w:val="00E302A0"/>
    <w:rsid w:val="00E310E7"/>
    <w:rsid w:val="00E319C5"/>
    <w:rsid w:val="00E32021"/>
    <w:rsid w:val="00E32469"/>
    <w:rsid w:val="00E33333"/>
    <w:rsid w:val="00E33DFD"/>
    <w:rsid w:val="00E341C2"/>
    <w:rsid w:val="00E362E7"/>
    <w:rsid w:val="00E36334"/>
    <w:rsid w:val="00E3684D"/>
    <w:rsid w:val="00E3701D"/>
    <w:rsid w:val="00E374F9"/>
    <w:rsid w:val="00E40754"/>
    <w:rsid w:val="00E4142B"/>
    <w:rsid w:val="00E41B71"/>
    <w:rsid w:val="00E41B7F"/>
    <w:rsid w:val="00E41FA7"/>
    <w:rsid w:val="00E43B2C"/>
    <w:rsid w:val="00E47B82"/>
    <w:rsid w:val="00E53EBF"/>
    <w:rsid w:val="00E56814"/>
    <w:rsid w:val="00E56CBA"/>
    <w:rsid w:val="00E56FCA"/>
    <w:rsid w:val="00E6163E"/>
    <w:rsid w:val="00E62596"/>
    <w:rsid w:val="00E630A8"/>
    <w:rsid w:val="00E63357"/>
    <w:rsid w:val="00E63AB1"/>
    <w:rsid w:val="00E63B34"/>
    <w:rsid w:val="00E64310"/>
    <w:rsid w:val="00E65734"/>
    <w:rsid w:val="00E66436"/>
    <w:rsid w:val="00E7006D"/>
    <w:rsid w:val="00E72256"/>
    <w:rsid w:val="00E72FFA"/>
    <w:rsid w:val="00E73379"/>
    <w:rsid w:val="00E73C9D"/>
    <w:rsid w:val="00E73CE5"/>
    <w:rsid w:val="00E7420A"/>
    <w:rsid w:val="00E75A73"/>
    <w:rsid w:val="00E76F15"/>
    <w:rsid w:val="00E77534"/>
    <w:rsid w:val="00E8019F"/>
    <w:rsid w:val="00E81D36"/>
    <w:rsid w:val="00E82944"/>
    <w:rsid w:val="00E834C6"/>
    <w:rsid w:val="00E8469C"/>
    <w:rsid w:val="00E86CD5"/>
    <w:rsid w:val="00E91270"/>
    <w:rsid w:val="00E92475"/>
    <w:rsid w:val="00E92BAE"/>
    <w:rsid w:val="00E9586A"/>
    <w:rsid w:val="00E97B98"/>
    <w:rsid w:val="00EA3778"/>
    <w:rsid w:val="00EA4122"/>
    <w:rsid w:val="00EA5E81"/>
    <w:rsid w:val="00EA7B17"/>
    <w:rsid w:val="00EA7F7A"/>
    <w:rsid w:val="00EB06C5"/>
    <w:rsid w:val="00EB2842"/>
    <w:rsid w:val="00EB404B"/>
    <w:rsid w:val="00EB5507"/>
    <w:rsid w:val="00EB6C39"/>
    <w:rsid w:val="00EC07F1"/>
    <w:rsid w:val="00EC0A56"/>
    <w:rsid w:val="00EC12E9"/>
    <w:rsid w:val="00EC192F"/>
    <w:rsid w:val="00EC1C35"/>
    <w:rsid w:val="00EC29A8"/>
    <w:rsid w:val="00EC35BE"/>
    <w:rsid w:val="00EC3F64"/>
    <w:rsid w:val="00EC587B"/>
    <w:rsid w:val="00EC7088"/>
    <w:rsid w:val="00ED0CB8"/>
    <w:rsid w:val="00ED110C"/>
    <w:rsid w:val="00ED14D5"/>
    <w:rsid w:val="00ED18AC"/>
    <w:rsid w:val="00ED290C"/>
    <w:rsid w:val="00ED3655"/>
    <w:rsid w:val="00ED45A4"/>
    <w:rsid w:val="00ED4A83"/>
    <w:rsid w:val="00ED4D42"/>
    <w:rsid w:val="00ED7AFB"/>
    <w:rsid w:val="00EE0F88"/>
    <w:rsid w:val="00EE125A"/>
    <w:rsid w:val="00EE1759"/>
    <w:rsid w:val="00EE18CD"/>
    <w:rsid w:val="00EE206C"/>
    <w:rsid w:val="00EE3572"/>
    <w:rsid w:val="00EE3584"/>
    <w:rsid w:val="00EE3B84"/>
    <w:rsid w:val="00EE3D1B"/>
    <w:rsid w:val="00EE3DCB"/>
    <w:rsid w:val="00EE5050"/>
    <w:rsid w:val="00EE6920"/>
    <w:rsid w:val="00EE6F12"/>
    <w:rsid w:val="00EE729E"/>
    <w:rsid w:val="00EE795B"/>
    <w:rsid w:val="00EE7F6B"/>
    <w:rsid w:val="00EF182C"/>
    <w:rsid w:val="00EF1DA9"/>
    <w:rsid w:val="00EF1EA5"/>
    <w:rsid w:val="00EF2AAA"/>
    <w:rsid w:val="00EF2F62"/>
    <w:rsid w:val="00EF30A3"/>
    <w:rsid w:val="00EF318E"/>
    <w:rsid w:val="00EF4028"/>
    <w:rsid w:val="00EF59E2"/>
    <w:rsid w:val="00EF5F21"/>
    <w:rsid w:val="00EF6ADF"/>
    <w:rsid w:val="00EF6AFC"/>
    <w:rsid w:val="00EF7594"/>
    <w:rsid w:val="00EF75E7"/>
    <w:rsid w:val="00F006EE"/>
    <w:rsid w:val="00F0236A"/>
    <w:rsid w:val="00F0326C"/>
    <w:rsid w:val="00F0573F"/>
    <w:rsid w:val="00F07C84"/>
    <w:rsid w:val="00F10AE6"/>
    <w:rsid w:val="00F15DC3"/>
    <w:rsid w:val="00F16B6E"/>
    <w:rsid w:val="00F1798A"/>
    <w:rsid w:val="00F20B9B"/>
    <w:rsid w:val="00F2117C"/>
    <w:rsid w:val="00F21AF0"/>
    <w:rsid w:val="00F22B14"/>
    <w:rsid w:val="00F244B8"/>
    <w:rsid w:val="00F258D2"/>
    <w:rsid w:val="00F25BC1"/>
    <w:rsid w:val="00F2668C"/>
    <w:rsid w:val="00F274C0"/>
    <w:rsid w:val="00F30411"/>
    <w:rsid w:val="00F31573"/>
    <w:rsid w:val="00F31F2D"/>
    <w:rsid w:val="00F3288D"/>
    <w:rsid w:val="00F33CFD"/>
    <w:rsid w:val="00F342C1"/>
    <w:rsid w:val="00F35F39"/>
    <w:rsid w:val="00F36003"/>
    <w:rsid w:val="00F36E34"/>
    <w:rsid w:val="00F3711E"/>
    <w:rsid w:val="00F4049D"/>
    <w:rsid w:val="00F40E96"/>
    <w:rsid w:val="00F411A4"/>
    <w:rsid w:val="00F42B6B"/>
    <w:rsid w:val="00F42C51"/>
    <w:rsid w:val="00F42C6F"/>
    <w:rsid w:val="00F43B24"/>
    <w:rsid w:val="00F44BDF"/>
    <w:rsid w:val="00F44C40"/>
    <w:rsid w:val="00F44E06"/>
    <w:rsid w:val="00F44F6C"/>
    <w:rsid w:val="00F45257"/>
    <w:rsid w:val="00F45ADB"/>
    <w:rsid w:val="00F462E1"/>
    <w:rsid w:val="00F469F1"/>
    <w:rsid w:val="00F46F1A"/>
    <w:rsid w:val="00F47F5F"/>
    <w:rsid w:val="00F50165"/>
    <w:rsid w:val="00F51552"/>
    <w:rsid w:val="00F51CF4"/>
    <w:rsid w:val="00F530E3"/>
    <w:rsid w:val="00F5726B"/>
    <w:rsid w:val="00F57324"/>
    <w:rsid w:val="00F57738"/>
    <w:rsid w:val="00F57EDE"/>
    <w:rsid w:val="00F602A9"/>
    <w:rsid w:val="00F61632"/>
    <w:rsid w:val="00F63234"/>
    <w:rsid w:val="00F63324"/>
    <w:rsid w:val="00F65D43"/>
    <w:rsid w:val="00F66D8D"/>
    <w:rsid w:val="00F676DB"/>
    <w:rsid w:val="00F677F8"/>
    <w:rsid w:val="00F70467"/>
    <w:rsid w:val="00F71439"/>
    <w:rsid w:val="00F71A59"/>
    <w:rsid w:val="00F71B8F"/>
    <w:rsid w:val="00F7404A"/>
    <w:rsid w:val="00F752E9"/>
    <w:rsid w:val="00F753D8"/>
    <w:rsid w:val="00F76E76"/>
    <w:rsid w:val="00F8051A"/>
    <w:rsid w:val="00F809FD"/>
    <w:rsid w:val="00F83456"/>
    <w:rsid w:val="00F84325"/>
    <w:rsid w:val="00F90341"/>
    <w:rsid w:val="00F90E9A"/>
    <w:rsid w:val="00F9146B"/>
    <w:rsid w:val="00F9247F"/>
    <w:rsid w:val="00F94738"/>
    <w:rsid w:val="00F964FB"/>
    <w:rsid w:val="00F9744F"/>
    <w:rsid w:val="00F97E0C"/>
    <w:rsid w:val="00FA11FE"/>
    <w:rsid w:val="00FA1349"/>
    <w:rsid w:val="00FA15BE"/>
    <w:rsid w:val="00FA3F79"/>
    <w:rsid w:val="00FA43D2"/>
    <w:rsid w:val="00FA526A"/>
    <w:rsid w:val="00FA5FF4"/>
    <w:rsid w:val="00FA645E"/>
    <w:rsid w:val="00FA6D47"/>
    <w:rsid w:val="00FA6D9F"/>
    <w:rsid w:val="00FB0762"/>
    <w:rsid w:val="00FB278E"/>
    <w:rsid w:val="00FB2FCA"/>
    <w:rsid w:val="00FB40C8"/>
    <w:rsid w:val="00FB4596"/>
    <w:rsid w:val="00FB7CBB"/>
    <w:rsid w:val="00FC0626"/>
    <w:rsid w:val="00FC0839"/>
    <w:rsid w:val="00FC1937"/>
    <w:rsid w:val="00FC233E"/>
    <w:rsid w:val="00FC38F0"/>
    <w:rsid w:val="00FC42AA"/>
    <w:rsid w:val="00FC509B"/>
    <w:rsid w:val="00FC5A54"/>
    <w:rsid w:val="00FC68C6"/>
    <w:rsid w:val="00FC7772"/>
    <w:rsid w:val="00FD0C48"/>
    <w:rsid w:val="00FD1802"/>
    <w:rsid w:val="00FD2833"/>
    <w:rsid w:val="00FD31DC"/>
    <w:rsid w:val="00FD40F5"/>
    <w:rsid w:val="00FD50FE"/>
    <w:rsid w:val="00FD6136"/>
    <w:rsid w:val="00FD78CB"/>
    <w:rsid w:val="00FD7B9E"/>
    <w:rsid w:val="00FE0A1C"/>
    <w:rsid w:val="00FE7787"/>
    <w:rsid w:val="00FE77C5"/>
    <w:rsid w:val="00FF218C"/>
    <w:rsid w:val="00FF21FE"/>
    <w:rsid w:val="00FF599B"/>
    <w:rsid w:val="00FF5D88"/>
    <w:rsid w:val="018569E7"/>
    <w:rsid w:val="092F234C"/>
    <w:rsid w:val="0BDBFEE0"/>
    <w:rsid w:val="11F8B9BA"/>
    <w:rsid w:val="2EA5F727"/>
    <w:rsid w:val="3A290DFF"/>
    <w:rsid w:val="3DE78BF2"/>
    <w:rsid w:val="403C9279"/>
    <w:rsid w:val="60908700"/>
    <w:rsid w:val="64306F1C"/>
    <w:rsid w:val="68394A06"/>
    <w:rsid w:val="6B0607DE"/>
    <w:rsid w:val="76CCB903"/>
    <w:rsid w:val="775455CA"/>
    <w:rsid w:val="7D448856"/>
    <w:rsid w:val="7F2758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BE4B0"/>
  <w15:chartTrackingRefBased/>
  <w15:docId w15:val="{8D50F37C-606B-4BBD-846E-C670BEC2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0A8"/>
    <w:pPr>
      <w:spacing w:before="200" w:after="200" w:line="276" w:lineRule="auto"/>
      <w:jc w:val="both"/>
    </w:pPr>
    <w:rPr>
      <w:rFonts w:ascii="Arial" w:hAnsi="Arial" w:cs="Arial"/>
      <w:szCs w:val="24"/>
      <w:lang w:val="es-ES_tradnl"/>
    </w:rPr>
  </w:style>
  <w:style w:type="paragraph" w:styleId="Ttulo1">
    <w:name w:val="heading 1"/>
    <w:basedOn w:val="Normal"/>
    <w:next w:val="Normal"/>
    <w:link w:val="Ttulo1Car"/>
    <w:uiPriority w:val="9"/>
    <w:qFormat/>
    <w:rsid w:val="009911F9"/>
    <w:pPr>
      <w:numPr>
        <w:numId w:val="7"/>
      </w:numPr>
      <w:spacing w:before="240" w:after="120" w:line="240" w:lineRule="auto"/>
      <w:ind w:left="426" w:hanging="426"/>
      <w:outlineLvl w:val="0"/>
    </w:pPr>
    <w:rPr>
      <w:szCs w:val="22"/>
      <w:lang w:val="es-ES"/>
    </w:rPr>
  </w:style>
  <w:style w:type="paragraph" w:styleId="Ttulo2">
    <w:name w:val="heading 2"/>
    <w:basedOn w:val="Normal"/>
    <w:next w:val="Normal"/>
    <w:link w:val="Ttulo2Car"/>
    <w:uiPriority w:val="9"/>
    <w:unhideWhenUsed/>
    <w:qFormat/>
    <w:rsid w:val="00CB5B74"/>
    <w:pPr>
      <w:keepNext/>
      <w:keepLines/>
      <w:numPr>
        <w:ilvl w:val="1"/>
        <w:numId w:val="7"/>
      </w:numPr>
      <w:spacing w:after="0"/>
      <w:outlineLvl w:val="1"/>
    </w:pPr>
    <w:rPr>
      <w:rFonts w:eastAsiaTheme="majorEastAsia"/>
      <w:bCs/>
      <w:szCs w:val="22"/>
    </w:rPr>
  </w:style>
  <w:style w:type="paragraph" w:styleId="Ttulo3">
    <w:name w:val="heading 3"/>
    <w:basedOn w:val="Ttulo2"/>
    <w:next w:val="Normal"/>
    <w:link w:val="Ttulo3Car"/>
    <w:uiPriority w:val="9"/>
    <w:unhideWhenUsed/>
    <w:qFormat/>
    <w:rsid w:val="00CB5B74"/>
    <w:pPr>
      <w:numPr>
        <w:ilvl w:val="2"/>
      </w:numPr>
      <w:outlineLvl w:val="2"/>
    </w:pPr>
  </w:style>
  <w:style w:type="paragraph" w:styleId="Ttulo4">
    <w:name w:val="heading 4"/>
    <w:basedOn w:val="Prrafodelista"/>
    <w:next w:val="Normal"/>
    <w:link w:val="Ttulo4Car"/>
    <w:uiPriority w:val="9"/>
    <w:unhideWhenUsed/>
    <w:qFormat/>
    <w:rsid w:val="00E41B71"/>
    <w:pPr>
      <w:numPr>
        <w:numId w:val="5"/>
      </w:numPr>
      <w:spacing w:line="259" w:lineRule="auto"/>
      <w:outlineLvl w:val="3"/>
    </w:pPr>
    <w:rPr>
      <w:szCs w:val="22"/>
      <w:lang w:val="es-ES"/>
    </w:rPr>
  </w:style>
  <w:style w:type="paragraph" w:styleId="Ttulo5">
    <w:name w:val="heading 5"/>
    <w:basedOn w:val="Prrafodelista"/>
    <w:next w:val="Normal"/>
    <w:link w:val="Ttulo5Car"/>
    <w:uiPriority w:val="9"/>
    <w:unhideWhenUsed/>
    <w:qFormat/>
    <w:rsid w:val="006C2C08"/>
    <w:pPr>
      <w:numPr>
        <w:numId w:val="2"/>
      </w:numPr>
      <w:ind w:left="426" w:hanging="426"/>
      <w:outlineLvl w:val="4"/>
    </w:pPr>
  </w:style>
  <w:style w:type="paragraph" w:styleId="Ttulo6">
    <w:name w:val="heading 6"/>
    <w:basedOn w:val="Ttulo4"/>
    <w:next w:val="Normal"/>
    <w:link w:val="Ttulo6Car"/>
    <w:uiPriority w:val="9"/>
    <w:unhideWhenUsed/>
    <w:qFormat/>
    <w:rsid w:val="00280CF4"/>
    <w:pPr>
      <w:numPr>
        <w:numId w:val="4"/>
      </w:numPr>
      <w:outlineLvl w:val="5"/>
    </w:pPr>
  </w:style>
  <w:style w:type="paragraph" w:styleId="Ttulo7">
    <w:name w:val="heading 7"/>
    <w:basedOn w:val="Ttulo4"/>
    <w:next w:val="Normal"/>
    <w:link w:val="Ttulo7Car"/>
    <w:uiPriority w:val="9"/>
    <w:unhideWhenUsed/>
    <w:qFormat/>
    <w:rsid w:val="00CD0A77"/>
    <w:pPr>
      <w:numPr>
        <w:numId w:val="6"/>
      </w:numPr>
      <w:spacing w:line="276" w:lineRule="auto"/>
      <w:outlineLvl w:val="6"/>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11F9"/>
    <w:rPr>
      <w:rFonts w:ascii="Arial" w:hAnsi="Arial" w:cs="Arial"/>
    </w:rPr>
  </w:style>
  <w:style w:type="character" w:customStyle="1" w:styleId="Ttulo2Car">
    <w:name w:val="Título 2 Car"/>
    <w:basedOn w:val="Fuentedeprrafopredeter"/>
    <w:link w:val="Ttulo2"/>
    <w:uiPriority w:val="9"/>
    <w:rsid w:val="00CB5B74"/>
    <w:rPr>
      <w:rFonts w:ascii="Arial" w:eastAsiaTheme="majorEastAsia" w:hAnsi="Arial" w:cs="Arial"/>
      <w:bCs/>
      <w:lang w:val="es-ES_tradnl"/>
    </w:rPr>
  </w:style>
  <w:style w:type="character" w:styleId="Refdecomentario">
    <w:name w:val="annotation reference"/>
    <w:basedOn w:val="Fuentedeprrafopredeter"/>
    <w:uiPriority w:val="99"/>
    <w:semiHidden/>
    <w:unhideWhenUsed/>
    <w:rsid w:val="008C792B"/>
    <w:rPr>
      <w:sz w:val="16"/>
      <w:szCs w:val="16"/>
    </w:rPr>
  </w:style>
  <w:style w:type="paragraph" w:styleId="Textocomentario">
    <w:name w:val="annotation text"/>
    <w:aliases w:val="Stinking Styles5"/>
    <w:basedOn w:val="Normal"/>
    <w:link w:val="TextocomentarioCar"/>
    <w:uiPriority w:val="99"/>
    <w:unhideWhenUsed/>
    <w:rsid w:val="008C792B"/>
    <w:pPr>
      <w:spacing w:line="240" w:lineRule="auto"/>
    </w:pPr>
    <w:rPr>
      <w:sz w:val="20"/>
      <w:szCs w:val="20"/>
    </w:rPr>
  </w:style>
  <w:style w:type="character" w:customStyle="1" w:styleId="TextocomentarioCar">
    <w:name w:val="Texto comentario Car"/>
    <w:aliases w:val="Stinking Styles5 Car"/>
    <w:basedOn w:val="Fuentedeprrafopredeter"/>
    <w:link w:val="Textocomentario"/>
    <w:uiPriority w:val="99"/>
    <w:rsid w:val="008C792B"/>
    <w:rPr>
      <w:rFonts w:ascii="Arial" w:hAnsi="Arial" w:cs="Arial"/>
      <w:sz w:val="20"/>
      <w:szCs w:val="20"/>
      <w:lang w:val="es-ES_tradnl"/>
    </w:rPr>
  </w:style>
  <w:style w:type="paragraph" w:styleId="Prrafodelista">
    <w:name w:val="List Paragraph"/>
    <w:aliases w:val="Símbolo 4"/>
    <w:basedOn w:val="Normal"/>
    <w:link w:val="PrrafodelistaCar"/>
    <w:uiPriority w:val="34"/>
    <w:qFormat/>
    <w:rsid w:val="008C792B"/>
    <w:pPr>
      <w:ind w:left="720"/>
      <w:contextualSpacing/>
    </w:pPr>
  </w:style>
  <w:style w:type="paragraph" w:styleId="Piedepgina">
    <w:name w:val="footer"/>
    <w:basedOn w:val="Normal"/>
    <w:link w:val="PiedepginaCar"/>
    <w:uiPriority w:val="99"/>
    <w:unhideWhenUsed/>
    <w:rsid w:val="008C792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C792B"/>
    <w:rPr>
      <w:rFonts w:ascii="Arial" w:hAnsi="Arial" w:cs="Arial"/>
      <w:sz w:val="24"/>
      <w:szCs w:val="24"/>
      <w:lang w:val="es-ES_tradnl"/>
    </w:rPr>
  </w:style>
  <w:style w:type="character" w:styleId="Refdenotaalpie">
    <w:name w:val="footnote reference"/>
    <w:basedOn w:val="Fuentedeprrafopredeter"/>
    <w:uiPriority w:val="99"/>
    <w:semiHidden/>
    <w:unhideWhenUsed/>
    <w:rsid w:val="008C792B"/>
    <w:rPr>
      <w:vertAlign w:val="superscript"/>
    </w:rPr>
  </w:style>
  <w:style w:type="character" w:styleId="Hipervnculo">
    <w:name w:val="Hyperlink"/>
    <w:basedOn w:val="Fuentedeprrafopredeter"/>
    <w:uiPriority w:val="99"/>
    <w:unhideWhenUsed/>
    <w:rsid w:val="008C792B"/>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D729CF"/>
    <w:rPr>
      <w:b/>
      <w:bCs/>
    </w:rPr>
  </w:style>
  <w:style w:type="character" w:customStyle="1" w:styleId="AsuntodelcomentarioCar">
    <w:name w:val="Asunto del comentario Car"/>
    <w:basedOn w:val="TextocomentarioCar"/>
    <w:link w:val="Asuntodelcomentario"/>
    <w:uiPriority w:val="99"/>
    <w:semiHidden/>
    <w:rsid w:val="00D729CF"/>
    <w:rPr>
      <w:rFonts w:ascii="Arial" w:hAnsi="Arial" w:cs="Arial"/>
      <w:b/>
      <w:bCs/>
      <w:sz w:val="20"/>
      <w:szCs w:val="20"/>
      <w:lang w:val="es-ES_tradnl"/>
    </w:rPr>
  </w:style>
  <w:style w:type="paragraph" w:styleId="Textodeglobo">
    <w:name w:val="Balloon Text"/>
    <w:basedOn w:val="Normal"/>
    <w:link w:val="TextodegloboCar"/>
    <w:uiPriority w:val="99"/>
    <w:semiHidden/>
    <w:unhideWhenUsed/>
    <w:rsid w:val="00D729CF"/>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29CF"/>
    <w:rPr>
      <w:rFonts w:ascii="Segoe UI" w:hAnsi="Segoe UI" w:cs="Segoe UI"/>
      <w:sz w:val="18"/>
      <w:szCs w:val="18"/>
      <w:lang w:val="es-ES_tradnl"/>
    </w:rPr>
  </w:style>
  <w:style w:type="paragraph" w:styleId="Ttulo">
    <w:name w:val="Title"/>
    <w:basedOn w:val="Normal"/>
    <w:next w:val="Normal"/>
    <w:link w:val="TtuloCar"/>
    <w:uiPriority w:val="10"/>
    <w:qFormat/>
    <w:rsid w:val="00963E51"/>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63E51"/>
    <w:rPr>
      <w:rFonts w:asciiTheme="majorHAnsi" w:eastAsiaTheme="majorEastAsia" w:hAnsiTheme="majorHAnsi" w:cstheme="majorBidi"/>
      <w:spacing w:val="-10"/>
      <w:kern w:val="28"/>
      <w:sz w:val="56"/>
      <w:szCs w:val="56"/>
      <w:lang w:val="es-ES_tradnl"/>
    </w:rPr>
  </w:style>
  <w:style w:type="paragraph" w:customStyle="1" w:styleId="Pa10">
    <w:name w:val="Pa10"/>
    <w:basedOn w:val="Normal"/>
    <w:next w:val="Normal"/>
    <w:uiPriority w:val="99"/>
    <w:rsid w:val="008D5F99"/>
    <w:pPr>
      <w:autoSpaceDE w:val="0"/>
      <w:autoSpaceDN w:val="0"/>
      <w:adjustRightInd w:val="0"/>
      <w:spacing w:before="0" w:after="0" w:line="201" w:lineRule="atLeast"/>
      <w:jc w:val="left"/>
    </w:pPr>
    <w:rPr>
      <w:lang w:val="es-ES"/>
    </w:rPr>
  </w:style>
  <w:style w:type="paragraph" w:customStyle="1" w:styleId="Pa6">
    <w:name w:val="Pa6"/>
    <w:basedOn w:val="Normal"/>
    <w:next w:val="Normal"/>
    <w:uiPriority w:val="99"/>
    <w:rsid w:val="00E15AEE"/>
    <w:pPr>
      <w:autoSpaceDE w:val="0"/>
      <w:autoSpaceDN w:val="0"/>
      <w:adjustRightInd w:val="0"/>
      <w:spacing w:before="0" w:after="0" w:line="201" w:lineRule="atLeast"/>
      <w:jc w:val="left"/>
    </w:pPr>
    <w:rPr>
      <w:lang w:val="es-ES"/>
    </w:rPr>
  </w:style>
  <w:style w:type="character" w:customStyle="1" w:styleId="Ttulo3Car">
    <w:name w:val="Título 3 Car"/>
    <w:basedOn w:val="Fuentedeprrafopredeter"/>
    <w:link w:val="Ttulo3"/>
    <w:uiPriority w:val="9"/>
    <w:rsid w:val="00CB5B74"/>
    <w:rPr>
      <w:rFonts w:ascii="Arial" w:eastAsiaTheme="majorEastAsia" w:hAnsi="Arial" w:cs="Arial"/>
      <w:bCs/>
      <w:lang w:val="es-ES_tradnl"/>
    </w:rPr>
  </w:style>
  <w:style w:type="character" w:customStyle="1" w:styleId="Ttulo4Car">
    <w:name w:val="Título 4 Car"/>
    <w:basedOn w:val="Fuentedeprrafopredeter"/>
    <w:link w:val="Ttulo4"/>
    <w:uiPriority w:val="9"/>
    <w:rsid w:val="00E41B71"/>
    <w:rPr>
      <w:rFonts w:ascii="Arial" w:hAnsi="Arial" w:cs="Arial"/>
    </w:rPr>
  </w:style>
  <w:style w:type="character" w:customStyle="1" w:styleId="Ttulo5Car">
    <w:name w:val="Título 5 Car"/>
    <w:basedOn w:val="Fuentedeprrafopredeter"/>
    <w:link w:val="Ttulo5"/>
    <w:uiPriority w:val="9"/>
    <w:rsid w:val="006C2C08"/>
    <w:rPr>
      <w:rFonts w:ascii="Arial" w:hAnsi="Arial" w:cs="Arial"/>
      <w:szCs w:val="24"/>
      <w:lang w:val="es-ES_tradnl"/>
    </w:rPr>
  </w:style>
  <w:style w:type="paragraph" w:styleId="Sinespaciado">
    <w:name w:val="No Spacing"/>
    <w:uiPriority w:val="1"/>
    <w:qFormat/>
    <w:rsid w:val="006C2C08"/>
    <w:pPr>
      <w:spacing w:after="0" w:line="240" w:lineRule="auto"/>
      <w:jc w:val="both"/>
    </w:pPr>
    <w:rPr>
      <w:rFonts w:ascii="Arial" w:hAnsi="Arial" w:cs="Arial"/>
      <w:sz w:val="24"/>
      <w:szCs w:val="24"/>
      <w:lang w:val="es-ES_tradnl"/>
    </w:rPr>
  </w:style>
  <w:style w:type="paragraph" w:styleId="Textonotapie">
    <w:name w:val="footnote text"/>
    <w:basedOn w:val="Normal"/>
    <w:link w:val="TextonotapieCar"/>
    <w:uiPriority w:val="99"/>
    <w:unhideWhenUsed/>
    <w:rsid w:val="006C2C08"/>
    <w:pPr>
      <w:spacing w:after="0" w:line="240" w:lineRule="auto"/>
    </w:pPr>
    <w:rPr>
      <w:sz w:val="20"/>
      <w:szCs w:val="20"/>
    </w:rPr>
  </w:style>
  <w:style w:type="character" w:customStyle="1" w:styleId="TextonotapieCar">
    <w:name w:val="Texto nota pie Car"/>
    <w:basedOn w:val="Fuentedeprrafopredeter"/>
    <w:link w:val="Textonotapie"/>
    <w:uiPriority w:val="99"/>
    <w:rsid w:val="006C2C08"/>
    <w:rPr>
      <w:rFonts w:ascii="Arial" w:hAnsi="Arial" w:cs="Arial"/>
      <w:sz w:val="20"/>
      <w:szCs w:val="20"/>
      <w:lang w:val="es-ES_tradnl"/>
    </w:rPr>
  </w:style>
  <w:style w:type="paragraph" w:styleId="Revisin">
    <w:name w:val="Revision"/>
    <w:hidden/>
    <w:uiPriority w:val="99"/>
    <w:semiHidden/>
    <w:rsid w:val="00280CF4"/>
    <w:pPr>
      <w:spacing w:after="0" w:line="240" w:lineRule="auto"/>
    </w:pPr>
    <w:rPr>
      <w:rFonts w:ascii="Arial" w:hAnsi="Arial" w:cs="Arial"/>
      <w:sz w:val="24"/>
      <w:szCs w:val="24"/>
      <w:lang w:val="es-ES_tradnl"/>
    </w:rPr>
  </w:style>
  <w:style w:type="character" w:customStyle="1" w:styleId="Ttulo6Car">
    <w:name w:val="Título 6 Car"/>
    <w:basedOn w:val="Fuentedeprrafopredeter"/>
    <w:link w:val="Ttulo6"/>
    <w:uiPriority w:val="9"/>
    <w:rsid w:val="00280CF4"/>
    <w:rPr>
      <w:rFonts w:ascii="Arial" w:hAnsi="Arial" w:cs="Arial"/>
    </w:rPr>
  </w:style>
  <w:style w:type="character" w:customStyle="1" w:styleId="Ttulo7Car">
    <w:name w:val="Título 7 Car"/>
    <w:basedOn w:val="Fuentedeprrafopredeter"/>
    <w:link w:val="Ttulo7"/>
    <w:uiPriority w:val="9"/>
    <w:rsid w:val="00CD0A77"/>
    <w:rPr>
      <w:rFonts w:ascii="Arial" w:hAnsi="Arial" w:cs="Arial"/>
    </w:rPr>
  </w:style>
  <w:style w:type="paragraph" w:customStyle="1" w:styleId="Default">
    <w:name w:val="Default"/>
    <w:rsid w:val="00387F38"/>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87F3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529E0"/>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8529E0"/>
    <w:rPr>
      <w:rFonts w:ascii="Arial" w:hAnsi="Arial" w:cs="Arial"/>
      <w:sz w:val="24"/>
      <w:szCs w:val="24"/>
      <w:lang w:val="es-ES_tradnl"/>
    </w:rPr>
  </w:style>
  <w:style w:type="paragraph" w:customStyle="1" w:styleId="paragraph">
    <w:name w:val="paragraph"/>
    <w:basedOn w:val="Normal"/>
    <w:rsid w:val="00DA0BBC"/>
    <w:pPr>
      <w:spacing w:before="0" w:after="0" w:line="240" w:lineRule="auto"/>
      <w:jc w:val="left"/>
    </w:pPr>
    <w:rPr>
      <w:rFonts w:ascii="Times New Roman" w:eastAsia="Times New Roman" w:hAnsi="Times New Roman" w:cs="Times New Roman"/>
      <w:sz w:val="24"/>
      <w:lang w:val="es-ES" w:eastAsia="es-ES"/>
    </w:rPr>
  </w:style>
  <w:style w:type="character" w:customStyle="1" w:styleId="normaltextrun1">
    <w:name w:val="normaltextrun1"/>
    <w:basedOn w:val="Fuentedeprrafopredeter"/>
    <w:rsid w:val="00DA0BBC"/>
  </w:style>
  <w:style w:type="character" w:customStyle="1" w:styleId="eop">
    <w:name w:val="eop"/>
    <w:basedOn w:val="Fuentedeprrafopredeter"/>
    <w:rsid w:val="00DA0BBC"/>
  </w:style>
  <w:style w:type="character" w:customStyle="1" w:styleId="spellingerror">
    <w:name w:val="spellingerror"/>
    <w:basedOn w:val="Fuentedeprrafopredeter"/>
    <w:rsid w:val="00BA19F4"/>
  </w:style>
  <w:style w:type="character" w:customStyle="1" w:styleId="Mencinsinresolver1">
    <w:name w:val="Mención sin resolver1"/>
    <w:basedOn w:val="Fuentedeprrafopredeter"/>
    <w:uiPriority w:val="99"/>
    <w:semiHidden/>
    <w:unhideWhenUsed/>
    <w:rsid w:val="004E71D8"/>
    <w:rPr>
      <w:color w:val="605E5C"/>
      <w:shd w:val="clear" w:color="auto" w:fill="E1DFDD"/>
    </w:rPr>
  </w:style>
  <w:style w:type="character" w:customStyle="1" w:styleId="normaltextrun">
    <w:name w:val="normaltextrun"/>
    <w:basedOn w:val="Fuentedeprrafopredeter"/>
    <w:rsid w:val="005252BC"/>
  </w:style>
  <w:style w:type="character" w:customStyle="1" w:styleId="PrrafodelistaCar">
    <w:name w:val="Párrafo de lista Car"/>
    <w:aliases w:val="Símbolo 4 Car"/>
    <w:link w:val="Prrafodelista"/>
    <w:uiPriority w:val="34"/>
    <w:locked/>
    <w:rsid w:val="003474B8"/>
    <w:rPr>
      <w:rFonts w:ascii="Arial" w:hAnsi="Arial" w:cs="Arial"/>
      <w:szCs w:val="24"/>
      <w:lang w:val="es-ES_tradnl"/>
    </w:rPr>
  </w:style>
  <w:style w:type="paragraph" w:styleId="Textosinformato">
    <w:name w:val="Plain Text"/>
    <w:basedOn w:val="Normal"/>
    <w:link w:val="TextosinformatoCar"/>
    <w:uiPriority w:val="99"/>
    <w:semiHidden/>
    <w:unhideWhenUsed/>
    <w:rsid w:val="004B2749"/>
    <w:pPr>
      <w:spacing w:before="0" w:after="0" w:line="240" w:lineRule="auto"/>
      <w:jc w:val="left"/>
    </w:pPr>
    <w:rPr>
      <w:rFonts w:ascii="Calibri" w:hAnsi="Calibri" w:cs="Calibri"/>
      <w:szCs w:val="22"/>
      <w:lang w:val="es-ES" w:eastAsia="es-ES"/>
    </w:rPr>
  </w:style>
  <w:style w:type="character" w:customStyle="1" w:styleId="TextosinformatoCar">
    <w:name w:val="Texto sin formato Car"/>
    <w:basedOn w:val="Fuentedeprrafopredeter"/>
    <w:link w:val="Textosinformato"/>
    <w:uiPriority w:val="99"/>
    <w:semiHidden/>
    <w:rsid w:val="004B2749"/>
    <w:rPr>
      <w:rFonts w:ascii="Calibri" w:hAnsi="Calibri" w:cs="Calibri"/>
      <w:lang w:eastAsia="es-ES"/>
    </w:rPr>
  </w:style>
  <w:style w:type="character" w:styleId="Mencinsinresolver">
    <w:name w:val="Unresolved Mention"/>
    <w:basedOn w:val="Fuentedeprrafopredeter"/>
    <w:uiPriority w:val="99"/>
    <w:unhideWhenUsed/>
    <w:rsid w:val="00216D59"/>
    <w:rPr>
      <w:color w:val="605E5C"/>
      <w:shd w:val="clear" w:color="auto" w:fill="E1DFDD"/>
    </w:rPr>
  </w:style>
  <w:style w:type="character" w:styleId="Mencionar">
    <w:name w:val="Mention"/>
    <w:basedOn w:val="Fuentedeprrafopredeter"/>
    <w:uiPriority w:val="99"/>
    <w:unhideWhenUsed/>
    <w:rsid w:val="00A970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3740">
      <w:bodyDiv w:val="1"/>
      <w:marLeft w:val="0"/>
      <w:marRight w:val="0"/>
      <w:marTop w:val="0"/>
      <w:marBottom w:val="0"/>
      <w:divBdr>
        <w:top w:val="none" w:sz="0" w:space="0" w:color="auto"/>
        <w:left w:val="none" w:sz="0" w:space="0" w:color="auto"/>
        <w:bottom w:val="none" w:sz="0" w:space="0" w:color="auto"/>
        <w:right w:val="none" w:sz="0" w:space="0" w:color="auto"/>
      </w:divBdr>
      <w:divsChild>
        <w:div w:id="208803658">
          <w:marLeft w:val="0"/>
          <w:marRight w:val="0"/>
          <w:marTop w:val="0"/>
          <w:marBottom w:val="0"/>
          <w:divBdr>
            <w:top w:val="none" w:sz="0" w:space="0" w:color="auto"/>
            <w:left w:val="none" w:sz="0" w:space="0" w:color="auto"/>
            <w:bottom w:val="none" w:sz="0" w:space="0" w:color="auto"/>
            <w:right w:val="none" w:sz="0" w:space="0" w:color="auto"/>
          </w:divBdr>
          <w:divsChild>
            <w:div w:id="1168986515">
              <w:marLeft w:val="0"/>
              <w:marRight w:val="0"/>
              <w:marTop w:val="0"/>
              <w:marBottom w:val="0"/>
              <w:divBdr>
                <w:top w:val="none" w:sz="0" w:space="0" w:color="auto"/>
                <w:left w:val="none" w:sz="0" w:space="0" w:color="auto"/>
                <w:bottom w:val="none" w:sz="0" w:space="0" w:color="auto"/>
                <w:right w:val="none" w:sz="0" w:space="0" w:color="auto"/>
              </w:divBdr>
              <w:divsChild>
                <w:div w:id="932781600">
                  <w:marLeft w:val="0"/>
                  <w:marRight w:val="0"/>
                  <w:marTop w:val="0"/>
                  <w:marBottom w:val="0"/>
                  <w:divBdr>
                    <w:top w:val="none" w:sz="0" w:space="0" w:color="auto"/>
                    <w:left w:val="none" w:sz="0" w:space="0" w:color="auto"/>
                    <w:bottom w:val="none" w:sz="0" w:space="0" w:color="auto"/>
                    <w:right w:val="none" w:sz="0" w:space="0" w:color="auto"/>
                  </w:divBdr>
                  <w:divsChild>
                    <w:div w:id="303898741">
                      <w:marLeft w:val="0"/>
                      <w:marRight w:val="0"/>
                      <w:marTop w:val="0"/>
                      <w:marBottom w:val="0"/>
                      <w:divBdr>
                        <w:top w:val="none" w:sz="0" w:space="0" w:color="auto"/>
                        <w:left w:val="none" w:sz="0" w:space="0" w:color="auto"/>
                        <w:bottom w:val="none" w:sz="0" w:space="0" w:color="auto"/>
                        <w:right w:val="none" w:sz="0" w:space="0" w:color="auto"/>
                      </w:divBdr>
                      <w:divsChild>
                        <w:div w:id="1191801080">
                          <w:marLeft w:val="0"/>
                          <w:marRight w:val="0"/>
                          <w:marTop w:val="0"/>
                          <w:marBottom w:val="0"/>
                          <w:divBdr>
                            <w:top w:val="none" w:sz="0" w:space="0" w:color="auto"/>
                            <w:left w:val="none" w:sz="0" w:space="0" w:color="auto"/>
                            <w:bottom w:val="none" w:sz="0" w:space="0" w:color="auto"/>
                            <w:right w:val="none" w:sz="0" w:space="0" w:color="auto"/>
                          </w:divBdr>
                          <w:divsChild>
                            <w:div w:id="452556647">
                              <w:marLeft w:val="0"/>
                              <w:marRight w:val="0"/>
                              <w:marTop w:val="0"/>
                              <w:marBottom w:val="0"/>
                              <w:divBdr>
                                <w:top w:val="none" w:sz="0" w:space="0" w:color="auto"/>
                                <w:left w:val="none" w:sz="0" w:space="0" w:color="auto"/>
                                <w:bottom w:val="none" w:sz="0" w:space="0" w:color="auto"/>
                                <w:right w:val="none" w:sz="0" w:space="0" w:color="auto"/>
                              </w:divBdr>
                              <w:divsChild>
                                <w:div w:id="1232929659">
                                  <w:marLeft w:val="0"/>
                                  <w:marRight w:val="0"/>
                                  <w:marTop w:val="0"/>
                                  <w:marBottom w:val="0"/>
                                  <w:divBdr>
                                    <w:top w:val="none" w:sz="0" w:space="0" w:color="auto"/>
                                    <w:left w:val="none" w:sz="0" w:space="0" w:color="auto"/>
                                    <w:bottom w:val="none" w:sz="0" w:space="0" w:color="auto"/>
                                    <w:right w:val="none" w:sz="0" w:space="0" w:color="auto"/>
                                  </w:divBdr>
                                  <w:divsChild>
                                    <w:div w:id="1274942661">
                                      <w:marLeft w:val="0"/>
                                      <w:marRight w:val="0"/>
                                      <w:marTop w:val="0"/>
                                      <w:marBottom w:val="0"/>
                                      <w:divBdr>
                                        <w:top w:val="none" w:sz="0" w:space="0" w:color="auto"/>
                                        <w:left w:val="none" w:sz="0" w:space="0" w:color="auto"/>
                                        <w:bottom w:val="none" w:sz="0" w:space="0" w:color="auto"/>
                                        <w:right w:val="none" w:sz="0" w:space="0" w:color="auto"/>
                                      </w:divBdr>
                                      <w:divsChild>
                                        <w:div w:id="1331637903">
                                          <w:marLeft w:val="0"/>
                                          <w:marRight w:val="0"/>
                                          <w:marTop w:val="0"/>
                                          <w:marBottom w:val="0"/>
                                          <w:divBdr>
                                            <w:top w:val="none" w:sz="0" w:space="0" w:color="auto"/>
                                            <w:left w:val="none" w:sz="0" w:space="0" w:color="auto"/>
                                            <w:bottom w:val="none" w:sz="0" w:space="0" w:color="auto"/>
                                            <w:right w:val="none" w:sz="0" w:space="0" w:color="auto"/>
                                          </w:divBdr>
                                          <w:divsChild>
                                            <w:div w:id="1676961451">
                                              <w:marLeft w:val="0"/>
                                              <w:marRight w:val="0"/>
                                              <w:marTop w:val="0"/>
                                              <w:marBottom w:val="0"/>
                                              <w:divBdr>
                                                <w:top w:val="none" w:sz="0" w:space="0" w:color="auto"/>
                                                <w:left w:val="none" w:sz="0" w:space="0" w:color="auto"/>
                                                <w:bottom w:val="none" w:sz="0" w:space="0" w:color="auto"/>
                                                <w:right w:val="none" w:sz="0" w:space="0" w:color="auto"/>
                                              </w:divBdr>
                                              <w:divsChild>
                                                <w:div w:id="1487013564">
                                                  <w:marLeft w:val="0"/>
                                                  <w:marRight w:val="0"/>
                                                  <w:marTop w:val="0"/>
                                                  <w:marBottom w:val="0"/>
                                                  <w:divBdr>
                                                    <w:top w:val="none" w:sz="0" w:space="0" w:color="auto"/>
                                                    <w:left w:val="none" w:sz="0" w:space="0" w:color="auto"/>
                                                    <w:bottom w:val="none" w:sz="0" w:space="0" w:color="auto"/>
                                                    <w:right w:val="none" w:sz="0" w:space="0" w:color="auto"/>
                                                  </w:divBdr>
                                                  <w:divsChild>
                                                    <w:div w:id="1343893289">
                                                      <w:marLeft w:val="0"/>
                                                      <w:marRight w:val="0"/>
                                                      <w:marTop w:val="0"/>
                                                      <w:marBottom w:val="0"/>
                                                      <w:divBdr>
                                                        <w:top w:val="single" w:sz="6" w:space="0" w:color="auto"/>
                                                        <w:left w:val="none" w:sz="0" w:space="0" w:color="auto"/>
                                                        <w:bottom w:val="single" w:sz="6" w:space="0" w:color="auto"/>
                                                        <w:right w:val="none" w:sz="0" w:space="0" w:color="auto"/>
                                                      </w:divBdr>
                                                      <w:divsChild>
                                                        <w:div w:id="1008754837">
                                                          <w:marLeft w:val="0"/>
                                                          <w:marRight w:val="0"/>
                                                          <w:marTop w:val="0"/>
                                                          <w:marBottom w:val="0"/>
                                                          <w:divBdr>
                                                            <w:top w:val="none" w:sz="0" w:space="0" w:color="auto"/>
                                                            <w:left w:val="none" w:sz="0" w:space="0" w:color="auto"/>
                                                            <w:bottom w:val="none" w:sz="0" w:space="0" w:color="auto"/>
                                                            <w:right w:val="none" w:sz="0" w:space="0" w:color="auto"/>
                                                          </w:divBdr>
                                                          <w:divsChild>
                                                            <w:div w:id="1483155287">
                                                              <w:marLeft w:val="0"/>
                                                              <w:marRight w:val="0"/>
                                                              <w:marTop w:val="0"/>
                                                              <w:marBottom w:val="0"/>
                                                              <w:divBdr>
                                                                <w:top w:val="none" w:sz="0" w:space="0" w:color="auto"/>
                                                                <w:left w:val="none" w:sz="0" w:space="0" w:color="auto"/>
                                                                <w:bottom w:val="none" w:sz="0" w:space="0" w:color="auto"/>
                                                                <w:right w:val="none" w:sz="0" w:space="0" w:color="auto"/>
                                                              </w:divBdr>
                                                              <w:divsChild>
                                                                <w:div w:id="32774044">
                                                                  <w:marLeft w:val="0"/>
                                                                  <w:marRight w:val="0"/>
                                                                  <w:marTop w:val="0"/>
                                                                  <w:marBottom w:val="0"/>
                                                                  <w:divBdr>
                                                                    <w:top w:val="none" w:sz="0" w:space="0" w:color="auto"/>
                                                                    <w:left w:val="none" w:sz="0" w:space="0" w:color="auto"/>
                                                                    <w:bottom w:val="none" w:sz="0" w:space="0" w:color="auto"/>
                                                                    <w:right w:val="none" w:sz="0" w:space="0" w:color="auto"/>
                                                                  </w:divBdr>
                                                                  <w:divsChild>
                                                                    <w:div w:id="1148520535">
                                                                      <w:marLeft w:val="0"/>
                                                                      <w:marRight w:val="0"/>
                                                                      <w:marTop w:val="0"/>
                                                                      <w:marBottom w:val="0"/>
                                                                      <w:divBdr>
                                                                        <w:top w:val="none" w:sz="0" w:space="0" w:color="auto"/>
                                                                        <w:left w:val="none" w:sz="0" w:space="0" w:color="auto"/>
                                                                        <w:bottom w:val="none" w:sz="0" w:space="0" w:color="auto"/>
                                                                        <w:right w:val="none" w:sz="0" w:space="0" w:color="auto"/>
                                                                      </w:divBdr>
                                                                      <w:divsChild>
                                                                        <w:div w:id="1079133487">
                                                                          <w:marLeft w:val="0"/>
                                                                          <w:marRight w:val="0"/>
                                                                          <w:marTop w:val="0"/>
                                                                          <w:marBottom w:val="0"/>
                                                                          <w:divBdr>
                                                                            <w:top w:val="none" w:sz="0" w:space="0" w:color="auto"/>
                                                                            <w:left w:val="none" w:sz="0" w:space="0" w:color="auto"/>
                                                                            <w:bottom w:val="none" w:sz="0" w:space="0" w:color="auto"/>
                                                                            <w:right w:val="none" w:sz="0" w:space="0" w:color="auto"/>
                                                                          </w:divBdr>
                                                                          <w:divsChild>
                                                                            <w:div w:id="1849978953">
                                                                              <w:marLeft w:val="0"/>
                                                                              <w:marRight w:val="0"/>
                                                                              <w:marTop w:val="0"/>
                                                                              <w:marBottom w:val="0"/>
                                                                              <w:divBdr>
                                                                                <w:top w:val="none" w:sz="0" w:space="0" w:color="auto"/>
                                                                                <w:left w:val="none" w:sz="0" w:space="0" w:color="auto"/>
                                                                                <w:bottom w:val="none" w:sz="0" w:space="0" w:color="auto"/>
                                                                                <w:right w:val="none" w:sz="0" w:space="0" w:color="auto"/>
                                                                              </w:divBdr>
                                                                              <w:divsChild>
                                                                                <w:div w:id="505480892">
                                                                                  <w:marLeft w:val="0"/>
                                                                                  <w:marRight w:val="0"/>
                                                                                  <w:marTop w:val="0"/>
                                                                                  <w:marBottom w:val="0"/>
                                                                                  <w:divBdr>
                                                                                    <w:top w:val="none" w:sz="0" w:space="0" w:color="auto"/>
                                                                                    <w:left w:val="none" w:sz="0" w:space="0" w:color="auto"/>
                                                                                    <w:bottom w:val="none" w:sz="0" w:space="0" w:color="auto"/>
                                                                                    <w:right w:val="none" w:sz="0" w:space="0" w:color="auto"/>
                                                                                  </w:divBdr>
                                                                                </w:div>
                                                                                <w:div w:id="669216834">
                                                                                  <w:marLeft w:val="0"/>
                                                                                  <w:marRight w:val="0"/>
                                                                                  <w:marTop w:val="0"/>
                                                                                  <w:marBottom w:val="0"/>
                                                                                  <w:divBdr>
                                                                                    <w:top w:val="none" w:sz="0" w:space="0" w:color="auto"/>
                                                                                    <w:left w:val="none" w:sz="0" w:space="0" w:color="auto"/>
                                                                                    <w:bottom w:val="none" w:sz="0" w:space="0" w:color="auto"/>
                                                                                    <w:right w:val="none" w:sz="0" w:space="0" w:color="auto"/>
                                                                                  </w:divBdr>
                                                                                </w:div>
                                                                                <w:div w:id="78730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1250244">
      <w:bodyDiv w:val="1"/>
      <w:marLeft w:val="0"/>
      <w:marRight w:val="0"/>
      <w:marTop w:val="0"/>
      <w:marBottom w:val="0"/>
      <w:divBdr>
        <w:top w:val="none" w:sz="0" w:space="0" w:color="auto"/>
        <w:left w:val="none" w:sz="0" w:space="0" w:color="auto"/>
        <w:bottom w:val="none" w:sz="0" w:space="0" w:color="auto"/>
        <w:right w:val="none" w:sz="0" w:space="0" w:color="auto"/>
      </w:divBdr>
    </w:div>
    <w:div w:id="1121874090">
      <w:bodyDiv w:val="1"/>
      <w:marLeft w:val="0"/>
      <w:marRight w:val="0"/>
      <w:marTop w:val="0"/>
      <w:marBottom w:val="0"/>
      <w:divBdr>
        <w:top w:val="none" w:sz="0" w:space="0" w:color="auto"/>
        <w:left w:val="none" w:sz="0" w:space="0" w:color="auto"/>
        <w:bottom w:val="none" w:sz="0" w:space="0" w:color="auto"/>
        <w:right w:val="none" w:sz="0" w:space="0" w:color="auto"/>
      </w:divBdr>
    </w:div>
    <w:div w:id="1169253871">
      <w:bodyDiv w:val="1"/>
      <w:marLeft w:val="0"/>
      <w:marRight w:val="0"/>
      <w:marTop w:val="0"/>
      <w:marBottom w:val="0"/>
      <w:divBdr>
        <w:top w:val="none" w:sz="0" w:space="0" w:color="auto"/>
        <w:left w:val="none" w:sz="0" w:space="0" w:color="auto"/>
        <w:bottom w:val="none" w:sz="0" w:space="0" w:color="auto"/>
        <w:right w:val="none" w:sz="0" w:space="0" w:color="auto"/>
      </w:divBdr>
      <w:divsChild>
        <w:div w:id="540559380">
          <w:marLeft w:val="0"/>
          <w:marRight w:val="0"/>
          <w:marTop w:val="0"/>
          <w:marBottom w:val="0"/>
          <w:divBdr>
            <w:top w:val="none" w:sz="0" w:space="0" w:color="auto"/>
            <w:left w:val="none" w:sz="0" w:space="0" w:color="auto"/>
            <w:bottom w:val="none" w:sz="0" w:space="0" w:color="auto"/>
            <w:right w:val="none" w:sz="0" w:space="0" w:color="auto"/>
          </w:divBdr>
          <w:divsChild>
            <w:div w:id="392776620">
              <w:marLeft w:val="0"/>
              <w:marRight w:val="0"/>
              <w:marTop w:val="0"/>
              <w:marBottom w:val="0"/>
              <w:divBdr>
                <w:top w:val="none" w:sz="0" w:space="0" w:color="auto"/>
                <w:left w:val="none" w:sz="0" w:space="0" w:color="auto"/>
                <w:bottom w:val="none" w:sz="0" w:space="0" w:color="auto"/>
                <w:right w:val="none" w:sz="0" w:space="0" w:color="auto"/>
              </w:divBdr>
              <w:divsChild>
                <w:div w:id="1155803616">
                  <w:marLeft w:val="0"/>
                  <w:marRight w:val="0"/>
                  <w:marTop w:val="0"/>
                  <w:marBottom w:val="0"/>
                  <w:divBdr>
                    <w:top w:val="none" w:sz="0" w:space="0" w:color="auto"/>
                    <w:left w:val="none" w:sz="0" w:space="0" w:color="auto"/>
                    <w:bottom w:val="none" w:sz="0" w:space="0" w:color="auto"/>
                    <w:right w:val="none" w:sz="0" w:space="0" w:color="auto"/>
                  </w:divBdr>
                  <w:divsChild>
                    <w:div w:id="567613263">
                      <w:marLeft w:val="0"/>
                      <w:marRight w:val="0"/>
                      <w:marTop w:val="0"/>
                      <w:marBottom w:val="0"/>
                      <w:divBdr>
                        <w:top w:val="none" w:sz="0" w:space="0" w:color="auto"/>
                        <w:left w:val="none" w:sz="0" w:space="0" w:color="auto"/>
                        <w:bottom w:val="none" w:sz="0" w:space="0" w:color="auto"/>
                        <w:right w:val="none" w:sz="0" w:space="0" w:color="auto"/>
                      </w:divBdr>
                      <w:divsChild>
                        <w:div w:id="437676717">
                          <w:marLeft w:val="0"/>
                          <w:marRight w:val="0"/>
                          <w:marTop w:val="0"/>
                          <w:marBottom w:val="0"/>
                          <w:divBdr>
                            <w:top w:val="none" w:sz="0" w:space="0" w:color="auto"/>
                            <w:left w:val="none" w:sz="0" w:space="0" w:color="auto"/>
                            <w:bottom w:val="none" w:sz="0" w:space="0" w:color="auto"/>
                            <w:right w:val="none" w:sz="0" w:space="0" w:color="auto"/>
                          </w:divBdr>
                          <w:divsChild>
                            <w:div w:id="1953896237">
                              <w:marLeft w:val="0"/>
                              <w:marRight w:val="0"/>
                              <w:marTop w:val="0"/>
                              <w:marBottom w:val="0"/>
                              <w:divBdr>
                                <w:top w:val="none" w:sz="0" w:space="0" w:color="auto"/>
                                <w:left w:val="none" w:sz="0" w:space="0" w:color="auto"/>
                                <w:bottom w:val="none" w:sz="0" w:space="0" w:color="auto"/>
                                <w:right w:val="none" w:sz="0" w:space="0" w:color="auto"/>
                              </w:divBdr>
                              <w:divsChild>
                                <w:div w:id="440422175">
                                  <w:marLeft w:val="0"/>
                                  <w:marRight w:val="0"/>
                                  <w:marTop w:val="0"/>
                                  <w:marBottom w:val="0"/>
                                  <w:divBdr>
                                    <w:top w:val="none" w:sz="0" w:space="0" w:color="auto"/>
                                    <w:left w:val="none" w:sz="0" w:space="0" w:color="auto"/>
                                    <w:bottom w:val="none" w:sz="0" w:space="0" w:color="auto"/>
                                    <w:right w:val="none" w:sz="0" w:space="0" w:color="auto"/>
                                  </w:divBdr>
                                  <w:divsChild>
                                    <w:div w:id="892158558">
                                      <w:marLeft w:val="0"/>
                                      <w:marRight w:val="0"/>
                                      <w:marTop w:val="0"/>
                                      <w:marBottom w:val="0"/>
                                      <w:divBdr>
                                        <w:top w:val="none" w:sz="0" w:space="0" w:color="auto"/>
                                        <w:left w:val="none" w:sz="0" w:space="0" w:color="auto"/>
                                        <w:bottom w:val="none" w:sz="0" w:space="0" w:color="auto"/>
                                        <w:right w:val="none" w:sz="0" w:space="0" w:color="auto"/>
                                      </w:divBdr>
                                      <w:divsChild>
                                        <w:div w:id="1934776381">
                                          <w:marLeft w:val="0"/>
                                          <w:marRight w:val="0"/>
                                          <w:marTop w:val="0"/>
                                          <w:marBottom w:val="0"/>
                                          <w:divBdr>
                                            <w:top w:val="none" w:sz="0" w:space="0" w:color="auto"/>
                                            <w:left w:val="none" w:sz="0" w:space="0" w:color="auto"/>
                                            <w:bottom w:val="none" w:sz="0" w:space="0" w:color="auto"/>
                                            <w:right w:val="none" w:sz="0" w:space="0" w:color="auto"/>
                                          </w:divBdr>
                                          <w:divsChild>
                                            <w:div w:id="1648901210">
                                              <w:marLeft w:val="0"/>
                                              <w:marRight w:val="0"/>
                                              <w:marTop w:val="0"/>
                                              <w:marBottom w:val="0"/>
                                              <w:divBdr>
                                                <w:top w:val="none" w:sz="0" w:space="0" w:color="auto"/>
                                                <w:left w:val="none" w:sz="0" w:space="0" w:color="auto"/>
                                                <w:bottom w:val="none" w:sz="0" w:space="0" w:color="auto"/>
                                                <w:right w:val="none" w:sz="0" w:space="0" w:color="auto"/>
                                              </w:divBdr>
                                              <w:divsChild>
                                                <w:div w:id="246886719">
                                                  <w:marLeft w:val="0"/>
                                                  <w:marRight w:val="0"/>
                                                  <w:marTop w:val="0"/>
                                                  <w:marBottom w:val="0"/>
                                                  <w:divBdr>
                                                    <w:top w:val="none" w:sz="0" w:space="0" w:color="auto"/>
                                                    <w:left w:val="none" w:sz="0" w:space="0" w:color="auto"/>
                                                    <w:bottom w:val="none" w:sz="0" w:space="0" w:color="auto"/>
                                                    <w:right w:val="none" w:sz="0" w:space="0" w:color="auto"/>
                                                  </w:divBdr>
                                                  <w:divsChild>
                                                    <w:div w:id="166795129">
                                                      <w:marLeft w:val="0"/>
                                                      <w:marRight w:val="0"/>
                                                      <w:marTop w:val="0"/>
                                                      <w:marBottom w:val="0"/>
                                                      <w:divBdr>
                                                        <w:top w:val="single" w:sz="6" w:space="0" w:color="auto"/>
                                                        <w:left w:val="none" w:sz="0" w:space="0" w:color="auto"/>
                                                        <w:bottom w:val="single" w:sz="6" w:space="0" w:color="auto"/>
                                                        <w:right w:val="none" w:sz="0" w:space="0" w:color="auto"/>
                                                      </w:divBdr>
                                                      <w:divsChild>
                                                        <w:div w:id="541752746">
                                                          <w:marLeft w:val="0"/>
                                                          <w:marRight w:val="0"/>
                                                          <w:marTop w:val="0"/>
                                                          <w:marBottom w:val="0"/>
                                                          <w:divBdr>
                                                            <w:top w:val="none" w:sz="0" w:space="0" w:color="auto"/>
                                                            <w:left w:val="none" w:sz="0" w:space="0" w:color="auto"/>
                                                            <w:bottom w:val="none" w:sz="0" w:space="0" w:color="auto"/>
                                                            <w:right w:val="none" w:sz="0" w:space="0" w:color="auto"/>
                                                          </w:divBdr>
                                                          <w:divsChild>
                                                            <w:div w:id="419259406">
                                                              <w:marLeft w:val="0"/>
                                                              <w:marRight w:val="0"/>
                                                              <w:marTop w:val="0"/>
                                                              <w:marBottom w:val="0"/>
                                                              <w:divBdr>
                                                                <w:top w:val="none" w:sz="0" w:space="0" w:color="auto"/>
                                                                <w:left w:val="none" w:sz="0" w:space="0" w:color="auto"/>
                                                                <w:bottom w:val="none" w:sz="0" w:space="0" w:color="auto"/>
                                                                <w:right w:val="none" w:sz="0" w:space="0" w:color="auto"/>
                                                              </w:divBdr>
                                                              <w:divsChild>
                                                                <w:div w:id="1898123236">
                                                                  <w:marLeft w:val="0"/>
                                                                  <w:marRight w:val="0"/>
                                                                  <w:marTop w:val="0"/>
                                                                  <w:marBottom w:val="0"/>
                                                                  <w:divBdr>
                                                                    <w:top w:val="none" w:sz="0" w:space="0" w:color="auto"/>
                                                                    <w:left w:val="none" w:sz="0" w:space="0" w:color="auto"/>
                                                                    <w:bottom w:val="none" w:sz="0" w:space="0" w:color="auto"/>
                                                                    <w:right w:val="none" w:sz="0" w:space="0" w:color="auto"/>
                                                                  </w:divBdr>
                                                                  <w:divsChild>
                                                                    <w:div w:id="1429541328">
                                                                      <w:marLeft w:val="0"/>
                                                                      <w:marRight w:val="0"/>
                                                                      <w:marTop w:val="0"/>
                                                                      <w:marBottom w:val="0"/>
                                                                      <w:divBdr>
                                                                        <w:top w:val="none" w:sz="0" w:space="0" w:color="auto"/>
                                                                        <w:left w:val="none" w:sz="0" w:space="0" w:color="auto"/>
                                                                        <w:bottom w:val="none" w:sz="0" w:space="0" w:color="auto"/>
                                                                        <w:right w:val="none" w:sz="0" w:space="0" w:color="auto"/>
                                                                      </w:divBdr>
                                                                      <w:divsChild>
                                                                        <w:div w:id="9600661">
                                                                          <w:marLeft w:val="0"/>
                                                                          <w:marRight w:val="0"/>
                                                                          <w:marTop w:val="0"/>
                                                                          <w:marBottom w:val="0"/>
                                                                          <w:divBdr>
                                                                            <w:top w:val="none" w:sz="0" w:space="0" w:color="auto"/>
                                                                            <w:left w:val="none" w:sz="0" w:space="0" w:color="auto"/>
                                                                            <w:bottom w:val="none" w:sz="0" w:space="0" w:color="auto"/>
                                                                            <w:right w:val="none" w:sz="0" w:space="0" w:color="auto"/>
                                                                          </w:divBdr>
                                                                          <w:divsChild>
                                                                            <w:div w:id="433062632">
                                                                              <w:marLeft w:val="0"/>
                                                                              <w:marRight w:val="0"/>
                                                                              <w:marTop w:val="0"/>
                                                                              <w:marBottom w:val="0"/>
                                                                              <w:divBdr>
                                                                                <w:top w:val="none" w:sz="0" w:space="0" w:color="auto"/>
                                                                                <w:left w:val="none" w:sz="0" w:space="0" w:color="auto"/>
                                                                                <w:bottom w:val="none" w:sz="0" w:space="0" w:color="auto"/>
                                                                                <w:right w:val="none" w:sz="0" w:space="0" w:color="auto"/>
                                                                              </w:divBdr>
                                                                              <w:divsChild>
                                                                                <w:div w:id="10468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267130">
      <w:bodyDiv w:val="1"/>
      <w:marLeft w:val="0"/>
      <w:marRight w:val="0"/>
      <w:marTop w:val="0"/>
      <w:marBottom w:val="0"/>
      <w:divBdr>
        <w:top w:val="none" w:sz="0" w:space="0" w:color="auto"/>
        <w:left w:val="none" w:sz="0" w:space="0" w:color="auto"/>
        <w:bottom w:val="none" w:sz="0" w:space="0" w:color="auto"/>
        <w:right w:val="none" w:sz="0" w:space="0" w:color="auto"/>
      </w:divBdr>
      <w:divsChild>
        <w:div w:id="938608118">
          <w:marLeft w:val="0"/>
          <w:marRight w:val="0"/>
          <w:marTop w:val="0"/>
          <w:marBottom w:val="0"/>
          <w:divBdr>
            <w:top w:val="none" w:sz="0" w:space="0" w:color="auto"/>
            <w:left w:val="none" w:sz="0" w:space="0" w:color="auto"/>
            <w:bottom w:val="none" w:sz="0" w:space="0" w:color="auto"/>
            <w:right w:val="none" w:sz="0" w:space="0" w:color="auto"/>
          </w:divBdr>
        </w:div>
        <w:div w:id="1354110008">
          <w:marLeft w:val="0"/>
          <w:marRight w:val="0"/>
          <w:marTop w:val="0"/>
          <w:marBottom w:val="0"/>
          <w:divBdr>
            <w:top w:val="none" w:sz="0" w:space="0" w:color="auto"/>
            <w:left w:val="none" w:sz="0" w:space="0" w:color="auto"/>
            <w:bottom w:val="none" w:sz="0" w:space="0" w:color="auto"/>
            <w:right w:val="none" w:sz="0" w:space="0" w:color="auto"/>
          </w:divBdr>
        </w:div>
      </w:divsChild>
    </w:div>
    <w:div w:id="1345325065">
      <w:bodyDiv w:val="1"/>
      <w:marLeft w:val="0"/>
      <w:marRight w:val="0"/>
      <w:marTop w:val="0"/>
      <w:marBottom w:val="0"/>
      <w:divBdr>
        <w:top w:val="none" w:sz="0" w:space="0" w:color="auto"/>
        <w:left w:val="none" w:sz="0" w:space="0" w:color="auto"/>
        <w:bottom w:val="none" w:sz="0" w:space="0" w:color="auto"/>
        <w:right w:val="none" w:sz="0" w:space="0" w:color="auto"/>
      </w:divBdr>
    </w:div>
    <w:div w:id="1360088994">
      <w:bodyDiv w:val="1"/>
      <w:marLeft w:val="0"/>
      <w:marRight w:val="0"/>
      <w:marTop w:val="0"/>
      <w:marBottom w:val="0"/>
      <w:divBdr>
        <w:top w:val="none" w:sz="0" w:space="0" w:color="auto"/>
        <w:left w:val="none" w:sz="0" w:space="0" w:color="auto"/>
        <w:bottom w:val="none" w:sz="0" w:space="0" w:color="auto"/>
        <w:right w:val="none" w:sz="0" w:space="0" w:color="auto"/>
      </w:divBdr>
    </w:div>
    <w:div w:id="1420444138">
      <w:bodyDiv w:val="1"/>
      <w:marLeft w:val="0"/>
      <w:marRight w:val="0"/>
      <w:marTop w:val="0"/>
      <w:marBottom w:val="0"/>
      <w:divBdr>
        <w:top w:val="none" w:sz="0" w:space="0" w:color="auto"/>
        <w:left w:val="none" w:sz="0" w:space="0" w:color="auto"/>
        <w:bottom w:val="none" w:sz="0" w:space="0" w:color="auto"/>
        <w:right w:val="none" w:sz="0" w:space="0" w:color="auto"/>
      </w:divBdr>
      <w:divsChild>
        <w:div w:id="1527791763">
          <w:marLeft w:val="0"/>
          <w:marRight w:val="0"/>
          <w:marTop w:val="0"/>
          <w:marBottom w:val="0"/>
          <w:divBdr>
            <w:top w:val="none" w:sz="0" w:space="0" w:color="auto"/>
            <w:left w:val="none" w:sz="0" w:space="0" w:color="auto"/>
            <w:bottom w:val="none" w:sz="0" w:space="0" w:color="auto"/>
            <w:right w:val="none" w:sz="0" w:space="0" w:color="auto"/>
          </w:divBdr>
          <w:divsChild>
            <w:div w:id="161507297">
              <w:marLeft w:val="0"/>
              <w:marRight w:val="0"/>
              <w:marTop w:val="0"/>
              <w:marBottom w:val="0"/>
              <w:divBdr>
                <w:top w:val="none" w:sz="0" w:space="0" w:color="auto"/>
                <w:left w:val="none" w:sz="0" w:space="0" w:color="auto"/>
                <w:bottom w:val="none" w:sz="0" w:space="0" w:color="auto"/>
                <w:right w:val="none" w:sz="0" w:space="0" w:color="auto"/>
              </w:divBdr>
              <w:divsChild>
                <w:div w:id="43910628">
                  <w:marLeft w:val="0"/>
                  <w:marRight w:val="0"/>
                  <w:marTop w:val="0"/>
                  <w:marBottom w:val="0"/>
                  <w:divBdr>
                    <w:top w:val="none" w:sz="0" w:space="0" w:color="auto"/>
                    <w:left w:val="none" w:sz="0" w:space="0" w:color="auto"/>
                    <w:bottom w:val="none" w:sz="0" w:space="0" w:color="auto"/>
                    <w:right w:val="none" w:sz="0" w:space="0" w:color="auto"/>
                  </w:divBdr>
                  <w:divsChild>
                    <w:div w:id="71974413">
                      <w:marLeft w:val="0"/>
                      <w:marRight w:val="0"/>
                      <w:marTop w:val="0"/>
                      <w:marBottom w:val="0"/>
                      <w:divBdr>
                        <w:top w:val="none" w:sz="0" w:space="0" w:color="auto"/>
                        <w:left w:val="none" w:sz="0" w:space="0" w:color="auto"/>
                        <w:bottom w:val="none" w:sz="0" w:space="0" w:color="auto"/>
                        <w:right w:val="none" w:sz="0" w:space="0" w:color="auto"/>
                      </w:divBdr>
                      <w:divsChild>
                        <w:div w:id="163984451">
                          <w:marLeft w:val="0"/>
                          <w:marRight w:val="0"/>
                          <w:marTop w:val="0"/>
                          <w:marBottom w:val="0"/>
                          <w:divBdr>
                            <w:top w:val="none" w:sz="0" w:space="0" w:color="auto"/>
                            <w:left w:val="none" w:sz="0" w:space="0" w:color="auto"/>
                            <w:bottom w:val="none" w:sz="0" w:space="0" w:color="auto"/>
                            <w:right w:val="none" w:sz="0" w:space="0" w:color="auto"/>
                          </w:divBdr>
                          <w:divsChild>
                            <w:div w:id="1411271051">
                              <w:marLeft w:val="0"/>
                              <w:marRight w:val="0"/>
                              <w:marTop w:val="0"/>
                              <w:marBottom w:val="0"/>
                              <w:divBdr>
                                <w:top w:val="none" w:sz="0" w:space="0" w:color="auto"/>
                                <w:left w:val="none" w:sz="0" w:space="0" w:color="auto"/>
                                <w:bottom w:val="none" w:sz="0" w:space="0" w:color="auto"/>
                                <w:right w:val="none" w:sz="0" w:space="0" w:color="auto"/>
                              </w:divBdr>
                              <w:divsChild>
                                <w:div w:id="1423525475">
                                  <w:marLeft w:val="0"/>
                                  <w:marRight w:val="0"/>
                                  <w:marTop w:val="0"/>
                                  <w:marBottom w:val="0"/>
                                  <w:divBdr>
                                    <w:top w:val="none" w:sz="0" w:space="0" w:color="auto"/>
                                    <w:left w:val="none" w:sz="0" w:space="0" w:color="auto"/>
                                    <w:bottom w:val="none" w:sz="0" w:space="0" w:color="auto"/>
                                    <w:right w:val="none" w:sz="0" w:space="0" w:color="auto"/>
                                  </w:divBdr>
                                  <w:divsChild>
                                    <w:div w:id="728115749">
                                      <w:marLeft w:val="0"/>
                                      <w:marRight w:val="0"/>
                                      <w:marTop w:val="0"/>
                                      <w:marBottom w:val="0"/>
                                      <w:divBdr>
                                        <w:top w:val="none" w:sz="0" w:space="0" w:color="auto"/>
                                        <w:left w:val="none" w:sz="0" w:space="0" w:color="auto"/>
                                        <w:bottom w:val="none" w:sz="0" w:space="0" w:color="auto"/>
                                        <w:right w:val="none" w:sz="0" w:space="0" w:color="auto"/>
                                      </w:divBdr>
                                      <w:divsChild>
                                        <w:div w:id="103110867">
                                          <w:marLeft w:val="0"/>
                                          <w:marRight w:val="0"/>
                                          <w:marTop w:val="0"/>
                                          <w:marBottom w:val="0"/>
                                          <w:divBdr>
                                            <w:top w:val="none" w:sz="0" w:space="0" w:color="auto"/>
                                            <w:left w:val="none" w:sz="0" w:space="0" w:color="auto"/>
                                            <w:bottom w:val="none" w:sz="0" w:space="0" w:color="auto"/>
                                            <w:right w:val="none" w:sz="0" w:space="0" w:color="auto"/>
                                          </w:divBdr>
                                          <w:divsChild>
                                            <w:div w:id="754937507">
                                              <w:marLeft w:val="0"/>
                                              <w:marRight w:val="0"/>
                                              <w:marTop w:val="0"/>
                                              <w:marBottom w:val="0"/>
                                              <w:divBdr>
                                                <w:top w:val="none" w:sz="0" w:space="0" w:color="auto"/>
                                                <w:left w:val="none" w:sz="0" w:space="0" w:color="auto"/>
                                                <w:bottom w:val="none" w:sz="0" w:space="0" w:color="auto"/>
                                                <w:right w:val="none" w:sz="0" w:space="0" w:color="auto"/>
                                              </w:divBdr>
                                              <w:divsChild>
                                                <w:div w:id="562177208">
                                                  <w:marLeft w:val="0"/>
                                                  <w:marRight w:val="0"/>
                                                  <w:marTop w:val="0"/>
                                                  <w:marBottom w:val="0"/>
                                                  <w:divBdr>
                                                    <w:top w:val="none" w:sz="0" w:space="0" w:color="auto"/>
                                                    <w:left w:val="none" w:sz="0" w:space="0" w:color="auto"/>
                                                    <w:bottom w:val="none" w:sz="0" w:space="0" w:color="auto"/>
                                                    <w:right w:val="none" w:sz="0" w:space="0" w:color="auto"/>
                                                  </w:divBdr>
                                                  <w:divsChild>
                                                    <w:div w:id="2042974628">
                                                      <w:marLeft w:val="0"/>
                                                      <w:marRight w:val="0"/>
                                                      <w:marTop w:val="0"/>
                                                      <w:marBottom w:val="0"/>
                                                      <w:divBdr>
                                                        <w:top w:val="single" w:sz="6" w:space="0" w:color="auto"/>
                                                        <w:left w:val="none" w:sz="0" w:space="0" w:color="auto"/>
                                                        <w:bottom w:val="single" w:sz="6" w:space="0" w:color="auto"/>
                                                        <w:right w:val="none" w:sz="0" w:space="0" w:color="auto"/>
                                                      </w:divBdr>
                                                      <w:divsChild>
                                                        <w:div w:id="767386360">
                                                          <w:marLeft w:val="0"/>
                                                          <w:marRight w:val="0"/>
                                                          <w:marTop w:val="0"/>
                                                          <w:marBottom w:val="0"/>
                                                          <w:divBdr>
                                                            <w:top w:val="none" w:sz="0" w:space="0" w:color="auto"/>
                                                            <w:left w:val="none" w:sz="0" w:space="0" w:color="auto"/>
                                                            <w:bottom w:val="none" w:sz="0" w:space="0" w:color="auto"/>
                                                            <w:right w:val="none" w:sz="0" w:space="0" w:color="auto"/>
                                                          </w:divBdr>
                                                          <w:divsChild>
                                                            <w:div w:id="908928197">
                                                              <w:marLeft w:val="0"/>
                                                              <w:marRight w:val="0"/>
                                                              <w:marTop w:val="0"/>
                                                              <w:marBottom w:val="0"/>
                                                              <w:divBdr>
                                                                <w:top w:val="none" w:sz="0" w:space="0" w:color="auto"/>
                                                                <w:left w:val="none" w:sz="0" w:space="0" w:color="auto"/>
                                                                <w:bottom w:val="none" w:sz="0" w:space="0" w:color="auto"/>
                                                                <w:right w:val="none" w:sz="0" w:space="0" w:color="auto"/>
                                                              </w:divBdr>
                                                              <w:divsChild>
                                                                <w:div w:id="1458449442">
                                                                  <w:marLeft w:val="0"/>
                                                                  <w:marRight w:val="0"/>
                                                                  <w:marTop w:val="0"/>
                                                                  <w:marBottom w:val="0"/>
                                                                  <w:divBdr>
                                                                    <w:top w:val="none" w:sz="0" w:space="0" w:color="auto"/>
                                                                    <w:left w:val="none" w:sz="0" w:space="0" w:color="auto"/>
                                                                    <w:bottom w:val="none" w:sz="0" w:space="0" w:color="auto"/>
                                                                    <w:right w:val="none" w:sz="0" w:space="0" w:color="auto"/>
                                                                  </w:divBdr>
                                                                  <w:divsChild>
                                                                    <w:div w:id="518392428">
                                                                      <w:marLeft w:val="0"/>
                                                                      <w:marRight w:val="0"/>
                                                                      <w:marTop w:val="0"/>
                                                                      <w:marBottom w:val="0"/>
                                                                      <w:divBdr>
                                                                        <w:top w:val="none" w:sz="0" w:space="0" w:color="auto"/>
                                                                        <w:left w:val="none" w:sz="0" w:space="0" w:color="auto"/>
                                                                        <w:bottom w:val="none" w:sz="0" w:space="0" w:color="auto"/>
                                                                        <w:right w:val="none" w:sz="0" w:space="0" w:color="auto"/>
                                                                      </w:divBdr>
                                                                      <w:divsChild>
                                                                        <w:div w:id="1454135997">
                                                                          <w:marLeft w:val="0"/>
                                                                          <w:marRight w:val="0"/>
                                                                          <w:marTop w:val="0"/>
                                                                          <w:marBottom w:val="0"/>
                                                                          <w:divBdr>
                                                                            <w:top w:val="none" w:sz="0" w:space="0" w:color="auto"/>
                                                                            <w:left w:val="none" w:sz="0" w:space="0" w:color="auto"/>
                                                                            <w:bottom w:val="none" w:sz="0" w:space="0" w:color="auto"/>
                                                                            <w:right w:val="none" w:sz="0" w:space="0" w:color="auto"/>
                                                                          </w:divBdr>
                                                                          <w:divsChild>
                                                                            <w:div w:id="220554189">
                                                                              <w:marLeft w:val="0"/>
                                                                              <w:marRight w:val="0"/>
                                                                              <w:marTop w:val="0"/>
                                                                              <w:marBottom w:val="0"/>
                                                                              <w:divBdr>
                                                                                <w:top w:val="none" w:sz="0" w:space="0" w:color="auto"/>
                                                                                <w:left w:val="none" w:sz="0" w:space="0" w:color="auto"/>
                                                                                <w:bottom w:val="none" w:sz="0" w:space="0" w:color="auto"/>
                                                                                <w:right w:val="none" w:sz="0" w:space="0" w:color="auto"/>
                                                                              </w:divBdr>
                                                                              <w:divsChild>
                                                                                <w:div w:id="80053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491453">
      <w:bodyDiv w:val="1"/>
      <w:marLeft w:val="0"/>
      <w:marRight w:val="0"/>
      <w:marTop w:val="0"/>
      <w:marBottom w:val="0"/>
      <w:divBdr>
        <w:top w:val="none" w:sz="0" w:space="0" w:color="auto"/>
        <w:left w:val="none" w:sz="0" w:space="0" w:color="auto"/>
        <w:bottom w:val="none" w:sz="0" w:space="0" w:color="auto"/>
        <w:right w:val="none" w:sz="0" w:space="0" w:color="auto"/>
      </w:divBdr>
    </w:div>
    <w:div w:id="1629362327">
      <w:bodyDiv w:val="1"/>
      <w:marLeft w:val="0"/>
      <w:marRight w:val="0"/>
      <w:marTop w:val="0"/>
      <w:marBottom w:val="0"/>
      <w:divBdr>
        <w:top w:val="none" w:sz="0" w:space="0" w:color="auto"/>
        <w:left w:val="none" w:sz="0" w:space="0" w:color="auto"/>
        <w:bottom w:val="none" w:sz="0" w:space="0" w:color="auto"/>
        <w:right w:val="none" w:sz="0" w:space="0" w:color="auto"/>
      </w:divBdr>
      <w:divsChild>
        <w:div w:id="1733389075">
          <w:marLeft w:val="0"/>
          <w:marRight w:val="0"/>
          <w:marTop w:val="0"/>
          <w:marBottom w:val="0"/>
          <w:divBdr>
            <w:top w:val="none" w:sz="0" w:space="0" w:color="auto"/>
            <w:left w:val="none" w:sz="0" w:space="0" w:color="auto"/>
            <w:bottom w:val="none" w:sz="0" w:space="0" w:color="auto"/>
            <w:right w:val="none" w:sz="0" w:space="0" w:color="auto"/>
          </w:divBdr>
          <w:divsChild>
            <w:div w:id="727802859">
              <w:marLeft w:val="0"/>
              <w:marRight w:val="0"/>
              <w:marTop w:val="0"/>
              <w:marBottom w:val="0"/>
              <w:divBdr>
                <w:top w:val="none" w:sz="0" w:space="0" w:color="auto"/>
                <w:left w:val="none" w:sz="0" w:space="0" w:color="auto"/>
                <w:bottom w:val="none" w:sz="0" w:space="0" w:color="auto"/>
                <w:right w:val="none" w:sz="0" w:space="0" w:color="auto"/>
              </w:divBdr>
              <w:divsChild>
                <w:div w:id="1546256455">
                  <w:marLeft w:val="0"/>
                  <w:marRight w:val="0"/>
                  <w:marTop w:val="0"/>
                  <w:marBottom w:val="0"/>
                  <w:divBdr>
                    <w:top w:val="none" w:sz="0" w:space="0" w:color="auto"/>
                    <w:left w:val="none" w:sz="0" w:space="0" w:color="auto"/>
                    <w:bottom w:val="none" w:sz="0" w:space="0" w:color="auto"/>
                    <w:right w:val="none" w:sz="0" w:space="0" w:color="auto"/>
                  </w:divBdr>
                  <w:divsChild>
                    <w:div w:id="759913334">
                      <w:marLeft w:val="0"/>
                      <w:marRight w:val="0"/>
                      <w:marTop w:val="0"/>
                      <w:marBottom w:val="0"/>
                      <w:divBdr>
                        <w:top w:val="none" w:sz="0" w:space="0" w:color="auto"/>
                        <w:left w:val="none" w:sz="0" w:space="0" w:color="auto"/>
                        <w:bottom w:val="none" w:sz="0" w:space="0" w:color="auto"/>
                        <w:right w:val="none" w:sz="0" w:space="0" w:color="auto"/>
                      </w:divBdr>
                      <w:divsChild>
                        <w:div w:id="1187988843">
                          <w:marLeft w:val="0"/>
                          <w:marRight w:val="0"/>
                          <w:marTop w:val="0"/>
                          <w:marBottom w:val="0"/>
                          <w:divBdr>
                            <w:top w:val="none" w:sz="0" w:space="0" w:color="auto"/>
                            <w:left w:val="none" w:sz="0" w:space="0" w:color="auto"/>
                            <w:bottom w:val="none" w:sz="0" w:space="0" w:color="auto"/>
                            <w:right w:val="none" w:sz="0" w:space="0" w:color="auto"/>
                          </w:divBdr>
                          <w:divsChild>
                            <w:div w:id="1515999636">
                              <w:marLeft w:val="0"/>
                              <w:marRight w:val="0"/>
                              <w:marTop w:val="0"/>
                              <w:marBottom w:val="0"/>
                              <w:divBdr>
                                <w:top w:val="none" w:sz="0" w:space="0" w:color="auto"/>
                                <w:left w:val="none" w:sz="0" w:space="0" w:color="auto"/>
                                <w:bottom w:val="none" w:sz="0" w:space="0" w:color="auto"/>
                                <w:right w:val="none" w:sz="0" w:space="0" w:color="auto"/>
                              </w:divBdr>
                              <w:divsChild>
                                <w:div w:id="1008875089">
                                  <w:marLeft w:val="0"/>
                                  <w:marRight w:val="0"/>
                                  <w:marTop w:val="0"/>
                                  <w:marBottom w:val="0"/>
                                  <w:divBdr>
                                    <w:top w:val="none" w:sz="0" w:space="0" w:color="auto"/>
                                    <w:left w:val="none" w:sz="0" w:space="0" w:color="auto"/>
                                    <w:bottom w:val="none" w:sz="0" w:space="0" w:color="auto"/>
                                    <w:right w:val="none" w:sz="0" w:space="0" w:color="auto"/>
                                  </w:divBdr>
                                  <w:divsChild>
                                    <w:div w:id="2023241133">
                                      <w:marLeft w:val="0"/>
                                      <w:marRight w:val="0"/>
                                      <w:marTop w:val="0"/>
                                      <w:marBottom w:val="0"/>
                                      <w:divBdr>
                                        <w:top w:val="none" w:sz="0" w:space="0" w:color="auto"/>
                                        <w:left w:val="none" w:sz="0" w:space="0" w:color="auto"/>
                                        <w:bottom w:val="none" w:sz="0" w:space="0" w:color="auto"/>
                                        <w:right w:val="none" w:sz="0" w:space="0" w:color="auto"/>
                                      </w:divBdr>
                                      <w:divsChild>
                                        <w:div w:id="1843200086">
                                          <w:marLeft w:val="0"/>
                                          <w:marRight w:val="0"/>
                                          <w:marTop w:val="0"/>
                                          <w:marBottom w:val="0"/>
                                          <w:divBdr>
                                            <w:top w:val="none" w:sz="0" w:space="0" w:color="auto"/>
                                            <w:left w:val="none" w:sz="0" w:space="0" w:color="auto"/>
                                            <w:bottom w:val="none" w:sz="0" w:space="0" w:color="auto"/>
                                            <w:right w:val="none" w:sz="0" w:space="0" w:color="auto"/>
                                          </w:divBdr>
                                          <w:divsChild>
                                            <w:div w:id="1490560682">
                                              <w:marLeft w:val="0"/>
                                              <w:marRight w:val="0"/>
                                              <w:marTop w:val="0"/>
                                              <w:marBottom w:val="0"/>
                                              <w:divBdr>
                                                <w:top w:val="none" w:sz="0" w:space="0" w:color="auto"/>
                                                <w:left w:val="none" w:sz="0" w:space="0" w:color="auto"/>
                                                <w:bottom w:val="none" w:sz="0" w:space="0" w:color="auto"/>
                                                <w:right w:val="none" w:sz="0" w:space="0" w:color="auto"/>
                                              </w:divBdr>
                                              <w:divsChild>
                                                <w:div w:id="554898953">
                                                  <w:marLeft w:val="0"/>
                                                  <w:marRight w:val="0"/>
                                                  <w:marTop w:val="0"/>
                                                  <w:marBottom w:val="0"/>
                                                  <w:divBdr>
                                                    <w:top w:val="none" w:sz="0" w:space="0" w:color="auto"/>
                                                    <w:left w:val="none" w:sz="0" w:space="0" w:color="auto"/>
                                                    <w:bottom w:val="none" w:sz="0" w:space="0" w:color="auto"/>
                                                    <w:right w:val="none" w:sz="0" w:space="0" w:color="auto"/>
                                                  </w:divBdr>
                                                  <w:divsChild>
                                                    <w:div w:id="121193551">
                                                      <w:marLeft w:val="0"/>
                                                      <w:marRight w:val="0"/>
                                                      <w:marTop w:val="0"/>
                                                      <w:marBottom w:val="0"/>
                                                      <w:divBdr>
                                                        <w:top w:val="single" w:sz="6" w:space="0" w:color="auto"/>
                                                        <w:left w:val="none" w:sz="0" w:space="0" w:color="auto"/>
                                                        <w:bottom w:val="single" w:sz="6" w:space="0" w:color="auto"/>
                                                        <w:right w:val="none" w:sz="0" w:space="0" w:color="auto"/>
                                                      </w:divBdr>
                                                      <w:divsChild>
                                                        <w:div w:id="116721094">
                                                          <w:marLeft w:val="0"/>
                                                          <w:marRight w:val="0"/>
                                                          <w:marTop w:val="0"/>
                                                          <w:marBottom w:val="0"/>
                                                          <w:divBdr>
                                                            <w:top w:val="none" w:sz="0" w:space="0" w:color="auto"/>
                                                            <w:left w:val="none" w:sz="0" w:space="0" w:color="auto"/>
                                                            <w:bottom w:val="none" w:sz="0" w:space="0" w:color="auto"/>
                                                            <w:right w:val="none" w:sz="0" w:space="0" w:color="auto"/>
                                                          </w:divBdr>
                                                          <w:divsChild>
                                                            <w:div w:id="1613854145">
                                                              <w:marLeft w:val="0"/>
                                                              <w:marRight w:val="0"/>
                                                              <w:marTop w:val="0"/>
                                                              <w:marBottom w:val="0"/>
                                                              <w:divBdr>
                                                                <w:top w:val="none" w:sz="0" w:space="0" w:color="auto"/>
                                                                <w:left w:val="none" w:sz="0" w:space="0" w:color="auto"/>
                                                                <w:bottom w:val="none" w:sz="0" w:space="0" w:color="auto"/>
                                                                <w:right w:val="none" w:sz="0" w:space="0" w:color="auto"/>
                                                              </w:divBdr>
                                                              <w:divsChild>
                                                                <w:div w:id="1614246425">
                                                                  <w:marLeft w:val="0"/>
                                                                  <w:marRight w:val="0"/>
                                                                  <w:marTop w:val="0"/>
                                                                  <w:marBottom w:val="0"/>
                                                                  <w:divBdr>
                                                                    <w:top w:val="none" w:sz="0" w:space="0" w:color="auto"/>
                                                                    <w:left w:val="none" w:sz="0" w:space="0" w:color="auto"/>
                                                                    <w:bottom w:val="none" w:sz="0" w:space="0" w:color="auto"/>
                                                                    <w:right w:val="none" w:sz="0" w:space="0" w:color="auto"/>
                                                                  </w:divBdr>
                                                                  <w:divsChild>
                                                                    <w:div w:id="1884631953">
                                                                      <w:marLeft w:val="0"/>
                                                                      <w:marRight w:val="0"/>
                                                                      <w:marTop w:val="0"/>
                                                                      <w:marBottom w:val="0"/>
                                                                      <w:divBdr>
                                                                        <w:top w:val="none" w:sz="0" w:space="0" w:color="auto"/>
                                                                        <w:left w:val="none" w:sz="0" w:space="0" w:color="auto"/>
                                                                        <w:bottom w:val="none" w:sz="0" w:space="0" w:color="auto"/>
                                                                        <w:right w:val="none" w:sz="0" w:space="0" w:color="auto"/>
                                                                      </w:divBdr>
                                                                      <w:divsChild>
                                                                        <w:div w:id="1469519229">
                                                                          <w:marLeft w:val="0"/>
                                                                          <w:marRight w:val="0"/>
                                                                          <w:marTop w:val="0"/>
                                                                          <w:marBottom w:val="0"/>
                                                                          <w:divBdr>
                                                                            <w:top w:val="none" w:sz="0" w:space="0" w:color="auto"/>
                                                                            <w:left w:val="none" w:sz="0" w:space="0" w:color="auto"/>
                                                                            <w:bottom w:val="none" w:sz="0" w:space="0" w:color="auto"/>
                                                                            <w:right w:val="none" w:sz="0" w:space="0" w:color="auto"/>
                                                                          </w:divBdr>
                                                                          <w:divsChild>
                                                                            <w:div w:id="1437091530">
                                                                              <w:marLeft w:val="0"/>
                                                                              <w:marRight w:val="0"/>
                                                                              <w:marTop w:val="0"/>
                                                                              <w:marBottom w:val="0"/>
                                                                              <w:divBdr>
                                                                                <w:top w:val="none" w:sz="0" w:space="0" w:color="auto"/>
                                                                                <w:left w:val="none" w:sz="0" w:space="0" w:color="auto"/>
                                                                                <w:bottom w:val="none" w:sz="0" w:space="0" w:color="auto"/>
                                                                                <w:right w:val="none" w:sz="0" w:space="0" w:color="auto"/>
                                                                              </w:divBdr>
                                                                              <w:divsChild>
                                                                                <w:div w:id="209546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3308">
      <w:bodyDiv w:val="1"/>
      <w:marLeft w:val="0"/>
      <w:marRight w:val="0"/>
      <w:marTop w:val="0"/>
      <w:marBottom w:val="0"/>
      <w:divBdr>
        <w:top w:val="none" w:sz="0" w:space="0" w:color="auto"/>
        <w:left w:val="none" w:sz="0" w:space="0" w:color="auto"/>
        <w:bottom w:val="none" w:sz="0" w:space="0" w:color="auto"/>
        <w:right w:val="none" w:sz="0" w:space="0" w:color="auto"/>
      </w:divBdr>
    </w:div>
    <w:div w:id="1761948787">
      <w:bodyDiv w:val="1"/>
      <w:marLeft w:val="0"/>
      <w:marRight w:val="0"/>
      <w:marTop w:val="0"/>
      <w:marBottom w:val="0"/>
      <w:divBdr>
        <w:top w:val="none" w:sz="0" w:space="0" w:color="auto"/>
        <w:left w:val="none" w:sz="0" w:space="0" w:color="auto"/>
        <w:bottom w:val="none" w:sz="0" w:space="0" w:color="auto"/>
        <w:right w:val="none" w:sz="0" w:space="0" w:color="auto"/>
      </w:divBdr>
      <w:divsChild>
        <w:div w:id="1289631060">
          <w:marLeft w:val="0"/>
          <w:marRight w:val="0"/>
          <w:marTop w:val="0"/>
          <w:marBottom w:val="0"/>
          <w:divBdr>
            <w:top w:val="none" w:sz="0" w:space="0" w:color="auto"/>
            <w:left w:val="none" w:sz="0" w:space="0" w:color="auto"/>
            <w:bottom w:val="none" w:sz="0" w:space="0" w:color="auto"/>
            <w:right w:val="none" w:sz="0" w:space="0" w:color="auto"/>
          </w:divBdr>
          <w:divsChild>
            <w:div w:id="428279373">
              <w:marLeft w:val="0"/>
              <w:marRight w:val="0"/>
              <w:marTop w:val="0"/>
              <w:marBottom w:val="0"/>
              <w:divBdr>
                <w:top w:val="none" w:sz="0" w:space="0" w:color="auto"/>
                <w:left w:val="none" w:sz="0" w:space="0" w:color="auto"/>
                <w:bottom w:val="none" w:sz="0" w:space="0" w:color="auto"/>
                <w:right w:val="none" w:sz="0" w:space="0" w:color="auto"/>
              </w:divBdr>
              <w:divsChild>
                <w:div w:id="1033961699">
                  <w:marLeft w:val="0"/>
                  <w:marRight w:val="0"/>
                  <w:marTop w:val="0"/>
                  <w:marBottom w:val="0"/>
                  <w:divBdr>
                    <w:top w:val="none" w:sz="0" w:space="0" w:color="auto"/>
                    <w:left w:val="none" w:sz="0" w:space="0" w:color="auto"/>
                    <w:bottom w:val="none" w:sz="0" w:space="0" w:color="auto"/>
                    <w:right w:val="none" w:sz="0" w:space="0" w:color="auto"/>
                  </w:divBdr>
                  <w:divsChild>
                    <w:div w:id="369300309">
                      <w:marLeft w:val="0"/>
                      <w:marRight w:val="0"/>
                      <w:marTop w:val="0"/>
                      <w:marBottom w:val="0"/>
                      <w:divBdr>
                        <w:top w:val="none" w:sz="0" w:space="0" w:color="auto"/>
                        <w:left w:val="none" w:sz="0" w:space="0" w:color="auto"/>
                        <w:bottom w:val="none" w:sz="0" w:space="0" w:color="auto"/>
                        <w:right w:val="none" w:sz="0" w:space="0" w:color="auto"/>
                      </w:divBdr>
                      <w:divsChild>
                        <w:div w:id="634067110">
                          <w:marLeft w:val="0"/>
                          <w:marRight w:val="0"/>
                          <w:marTop w:val="0"/>
                          <w:marBottom w:val="0"/>
                          <w:divBdr>
                            <w:top w:val="none" w:sz="0" w:space="0" w:color="auto"/>
                            <w:left w:val="none" w:sz="0" w:space="0" w:color="auto"/>
                            <w:bottom w:val="none" w:sz="0" w:space="0" w:color="auto"/>
                            <w:right w:val="none" w:sz="0" w:space="0" w:color="auto"/>
                          </w:divBdr>
                          <w:divsChild>
                            <w:div w:id="1840121110">
                              <w:marLeft w:val="0"/>
                              <w:marRight w:val="0"/>
                              <w:marTop w:val="0"/>
                              <w:marBottom w:val="0"/>
                              <w:divBdr>
                                <w:top w:val="none" w:sz="0" w:space="0" w:color="auto"/>
                                <w:left w:val="none" w:sz="0" w:space="0" w:color="auto"/>
                                <w:bottom w:val="none" w:sz="0" w:space="0" w:color="auto"/>
                                <w:right w:val="none" w:sz="0" w:space="0" w:color="auto"/>
                              </w:divBdr>
                              <w:divsChild>
                                <w:div w:id="1434520299">
                                  <w:marLeft w:val="0"/>
                                  <w:marRight w:val="0"/>
                                  <w:marTop w:val="0"/>
                                  <w:marBottom w:val="0"/>
                                  <w:divBdr>
                                    <w:top w:val="none" w:sz="0" w:space="0" w:color="auto"/>
                                    <w:left w:val="none" w:sz="0" w:space="0" w:color="auto"/>
                                    <w:bottom w:val="none" w:sz="0" w:space="0" w:color="auto"/>
                                    <w:right w:val="none" w:sz="0" w:space="0" w:color="auto"/>
                                  </w:divBdr>
                                  <w:divsChild>
                                    <w:div w:id="984161481">
                                      <w:marLeft w:val="0"/>
                                      <w:marRight w:val="0"/>
                                      <w:marTop w:val="0"/>
                                      <w:marBottom w:val="0"/>
                                      <w:divBdr>
                                        <w:top w:val="none" w:sz="0" w:space="0" w:color="auto"/>
                                        <w:left w:val="none" w:sz="0" w:space="0" w:color="auto"/>
                                        <w:bottom w:val="none" w:sz="0" w:space="0" w:color="auto"/>
                                        <w:right w:val="none" w:sz="0" w:space="0" w:color="auto"/>
                                      </w:divBdr>
                                      <w:divsChild>
                                        <w:div w:id="1464151345">
                                          <w:marLeft w:val="0"/>
                                          <w:marRight w:val="0"/>
                                          <w:marTop w:val="0"/>
                                          <w:marBottom w:val="0"/>
                                          <w:divBdr>
                                            <w:top w:val="none" w:sz="0" w:space="0" w:color="auto"/>
                                            <w:left w:val="none" w:sz="0" w:space="0" w:color="auto"/>
                                            <w:bottom w:val="none" w:sz="0" w:space="0" w:color="auto"/>
                                            <w:right w:val="none" w:sz="0" w:space="0" w:color="auto"/>
                                          </w:divBdr>
                                          <w:divsChild>
                                            <w:div w:id="413822592">
                                              <w:marLeft w:val="0"/>
                                              <w:marRight w:val="0"/>
                                              <w:marTop w:val="0"/>
                                              <w:marBottom w:val="0"/>
                                              <w:divBdr>
                                                <w:top w:val="none" w:sz="0" w:space="0" w:color="auto"/>
                                                <w:left w:val="none" w:sz="0" w:space="0" w:color="auto"/>
                                                <w:bottom w:val="none" w:sz="0" w:space="0" w:color="auto"/>
                                                <w:right w:val="none" w:sz="0" w:space="0" w:color="auto"/>
                                              </w:divBdr>
                                              <w:divsChild>
                                                <w:div w:id="1189442038">
                                                  <w:marLeft w:val="0"/>
                                                  <w:marRight w:val="0"/>
                                                  <w:marTop w:val="0"/>
                                                  <w:marBottom w:val="0"/>
                                                  <w:divBdr>
                                                    <w:top w:val="none" w:sz="0" w:space="0" w:color="auto"/>
                                                    <w:left w:val="none" w:sz="0" w:space="0" w:color="auto"/>
                                                    <w:bottom w:val="none" w:sz="0" w:space="0" w:color="auto"/>
                                                    <w:right w:val="none" w:sz="0" w:space="0" w:color="auto"/>
                                                  </w:divBdr>
                                                  <w:divsChild>
                                                    <w:div w:id="751043900">
                                                      <w:marLeft w:val="0"/>
                                                      <w:marRight w:val="0"/>
                                                      <w:marTop w:val="0"/>
                                                      <w:marBottom w:val="0"/>
                                                      <w:divBdr>
                                                        <w:top w:val="single" w:sz="6" w:space="0" w:color="auto"/>
                                                        <w:left w:val="none" w:sz="0" w:space="0" w:color="auto"/>
                                                        <w:bottom w:val="single" w:sz="6" w:space="0" w:color="auto"/>
                                                        <w:right w:val="none" w:sz="0" w:space="0" w:color="auto"/>
                                                      </w:divBdr>
                                                      <w:divsChild>
                                                        <w:div w:id="1580939236">
                                                          <w:marLeft w:val="0"/>
                                                          <w:marRight w:val="0"/>
                                                          <w:marTop w:val="0"/>
                                                          <w:marBottom w:val="0"/>
                                                          <w:divBdr>
                                                            <w:top w:val="none" w:sz="0" w:space="0" w:color="auto"/>
                                                            <w:left w:val="none" w:sz="0" w:space="0" w:color="auto"/>
                                                            <w:bottom w:val="none" w:sz="0" w:space="0" w:color="auto"/>
                                                            <w:right w:val="none" w:sz="0" w:space="0" w:color="auto"/>
                                                          </w:divBdr>
                                                          <w:divsChild>
                                                            <w:div w:id="827601732">
                                                              <w:marLeft w:val="0"/>
                                                              <w:marRight w:val="0"/>
                                                              <w:marTop w:val="0"/>
                                                              <w:marBottom w:val="0"/>
                                                              <w:divBdr>
                                                                <w:top w:val="none" w:sz="0" w:space="0" w:color="auto"/>
                                                                <w:left w:val="none" w:sz="0" w:space="0" w:color="auto"/>
                                                                <w:bottom w:val="none" w:sz="0" w:space="0" w:color="auto"/>
                                                                <w:right w:val="none" w:sz="0" w:space="0" w:color="auto"/>
                                                              </w:divBdr>
                                                              <w:divsChild>
                                                                <w:div w:id="2066105927">
                                                                  <w:marLeft w:val="0"/>
                                                                  <w:marRight w:val="0"/>
                                                                  <w:marTop w:val="0"/>
                                                                  <w:marBottom w:val="0"/>
                                                                  <w:divBdr>
                                                                    <w:top w:val="none" w:sz="0" w:space="0" w:color="auto"/>
                                                                    <w:left w:val="none" w:sz="0" w:space="0" w:color="auto"/>
                                                                    <w:bottom w:val="none" w:sz="0" w:space="0" w:color="auto"/>
                                                                    <w:right w:val="none" w:sz="0" w:space="0" w:color="auto"/>
                                                                  </w:divBdr>
                                                                  <w:divsChild>
                                                                    <w:div w:id="957755639">
                                                                      <w:marLeft w:val="0"/>
                                                                      <w:marRight w:val="0"/>
                                                                      <w:marTop w:val="0"/>
                                                                      <w:marBottom w:val="0"/>
                                                                      <w:divBdr>
                                                                        <w:top w:val="none" w:sz="0" w:space="0" w:color="auto"/>
                                                                        <w:left w:val="none" w:sz="0" w:space="0" w:color="auto"/>
                                                                        <w:bottom w:val="none" w:sz="0" w:space="0" w:color="auto"/>
                                                                        <w:right w:val="none" w:sz="0" w:space="0" w:color="auto"/>
                                                                      </w:divBdr>
                                                                      <w:divsChild>
                                                                        <w:div w:id="647125640">
                                                                          <w:marLeft w:val="0"/>
                                                                          <w:marRight w:val="0"/>
                                                                          <w:marTop w:val="0"/>
                                                                          <w:marBottom w:val="0"/>
                                                                          <w:divBdr>
                                                                            <w:top w:val="none" w:sz="0" w:space="0" w:color="auto"/>
                                                                            <w:left w:val="none" w:sz="0" w:space="0" w:color="auto"/>
                                                                            <w:bottom w:val="none" w:sz="0" w:space="0" w:color="auto"/>
                                                                            <w:right w:val="none" w:sz="0" w:space="0" w:color="auto"/>
                                                                          </w:divBdr>
                                                                          <w:divsChild>
                                                                            <w:div w:id="837967823">
                                                                              <w:marLeft w:val="0"/>
                                                                              <w:marRight w:val="0"/>
                                                                              <w:marTop w:val="0"/>
                                                                              <w:marBottom w:val="0"/>
                                                                              <w:divBdr>
                                                                                <w:top w:val="none" w:sz="0" w:space="0" w:color="auto"/>
                                                                                <w:left w:val="none" w:sz="0" w:space="0" w:color="auto"/>
                                                                                <w:bottom w:val="none" w:sz="0" w:space="0" w:color="auto"/>
                                                                                <w:right w:val="none" w:sz="0" w:space="0" w:color="auto"/>
                                                                              </w:divBdr>
                                                                              <w:divsChild>
                                                                                <w:div w:id="213721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347951">
      <w:bodyDiv w:val="1"/>
      <w:marLeft w:val="0"/>
      <w:marRight w:val="0"/>
      <w:marTop w:val="0"/>
      <w:marBottom w:val="0"/>
      <w:divBdr>
        <w:top w:val="none" w:sz="0" w:space="0" w:color="auto"/>
        <w:left w:val="none" w:sz="0" w:space="0" w:color="auto"/>
        <w:bottom w:val="none" w:sz="0" w:space="0" w:color="auto"/>
        <w:right w:val="none" w:sz="0" w:space="0" w:color="auto"/>
      </w:divBdr>
      <w:divsChild>
        <w:div w:id="250479342">
          <w:marLeft w:val="0"/>
          <w:marRight w:val="0"/>
          <w:marTop w:val="0"/>
          <w:marBottom w:val="0"/>
          <w:divBdr>
            <w:top w:val="none" w:sz="0" w:space="0" w:color="auto"/>
            <w:left w:val="none" w:sz="0" w:space="0" w:color="auto"/>
            <w:bottom w:val="none" w:sz="0" w:space="0" w:color="auto"/>
            <w:right w:val="none" w:sz="0" w:space="0" w:color="auto"/>
          </w:divBdr>
        </w:div>
        <w:div w:id="989939284">
          <w:marLeft w:val="0"/>
          <w:marRight w:val="0"/>
          <w:marTop w:val="0"/>
          <w:marBottom w:val="0"/>
          <w:divBdr>
            <w:top w:val="none" w:sz="0" w:space="0" w:color="auto"/>
            <w:left w:val="none" w:sz="0" w:space="0" w:color="auto"/>
            <w:bottom w:val="none" w:sz="0" w:space="0" w:color="auto"/>
            <w:right w:val="none" w:sz="0" w:space="0" w:color="auto"/>
          </w:divBdr>
          <w:divsChild>
            <w:div w:id="610817211">
              <w:marLeft w:val="0"/>
              <w:marRight w:val="0"/>
              <w:marTop w:val="0"/>
              <w:marBottom w:val="0"/>
              <w:divBdr>
                <w:top w:val="none" w:sz="0" w:space="0" w:color="auto"/>
                <w:left w:val="none" w:sz="0" w:space="0" w:color="auto"/>
                <w:bottom w:val="none" w:sz="0" w:space="0" w:color="auto"/>
                <w:right w:val="none" w:sz="0" w:space="0" w:color="auto"/>
              </w:divBdr>
            </w:div>
            <w:div w:id="19395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85920F-15D1-4634-9F39-4E24B8637284}">
  <ds:schemaRefs>
    <ds:schemaRef ds:uri="http://schemas.openxmlformats.org/officeDocument/2006/bibliography"/>
  </ds:schemaRefs>
</ds:datastoreItem>
</file>

<file path=customXml/itemProps2.xml><?xml version="1.0" encoding="utf-8"?>
<ds:datastoreItem xmlns:ds="http://schemas.openxmlformats.org/officeDocument/2006/customXml" ds:itemID="{302795BC-9677-4E65-9994-D10577B9EF69}">
  <ds:schemaRefs>
    <ds:schemaRef ds:uri="http://schemas.microsoft.com/sharepoint/v3/contenttype/forms"/>
  </ds:schemaRefs>
</ds:datastoreItem>
</file>

<file path=customXml/itemProps3.xml><?xml version="1.0" encoding="utf-8"?>
<ds:datastoreItem xmlns:ds="http://schemas.openxmlformats.org/officeDocument/2006/customXml" ds:itemID="{F73553C3-A7ED-4DE1-A0F7-8566109C7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F916B-0834-4F65-86D7-B0C65CA04A51}">
  <ds:schemaRefs>
    <ds:schemaRef ds:uri="http://purl.org/dc/elements/1.1/"/>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e4314e6d-e65a-44fa-94b8-69db2e788a13"/>
    <ds:schemaRef ds:uri="4d18ede3-0a75-4f1a-a39f-f8278ea5c87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3599</Words>
  <Characters>19796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PO-3.8-Pruebas_CSnF_Hibridación</dc:title>
  <dc:subject/>
  <dc:creator>Red Eléctrica</dc:creator>
  <cp:keywords/>
  <dc:description/>
  <cp:lastModifiedBy>Madrid Garcia, Ruben</cp:lastModifiedBy>
  <cp:revision>2</cp:revision>
  <cp:lastPrinted>2020-07-21T08:33:00Z</cp:lastPrinted>
  <dcterms:created xsi:type="dcterms:W3CDTF">2022-10-21T10:24:00Z</dcterms:created>
  <dcterms:modified xsi:type="dcterms:W3CDTF">2022-10-26T12:01:00Z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